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35BDF7F5" w:rsidR="00776004" w:rsidRPr="00ED4450" w:rsidRDefault="006C251E" w:rsidP="006218E8">
      <w:pPr>
        <w:pStyle w:val="Documentname"/>
      </w:pPr>
      <w:r>
        <w:rPr>
          <w:bCs/>
        </w:rPr>
        <w:t>IALA GUideline on developments in maritime autonomous surface ships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66FBF56E" w14:textId="27D2CC2E"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2ADCFDF" w14:textId="10AF010D" w:rsidR="00A54131"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54131">
        <w:t>1</w:t>
      </w:r>
      <w:r w:rsidR="00A54131">
        <w:rPr>
          <w:rFonts w:eastAsiaTheme="minorEastAsia"/>
          <w:b w:val="0"/>
          <w:color w:val="auto"/>
          <w:lang w:val="en-US"/>
        </w:rPr>
        <w:tab/>
      </w:r>
      <w:r w:rsidR="00A54131">
        <w:t>Introduction</w:t>
      </w:r>
      <w:r w:rsidR="00A54131">
        <w:tab/>
      </w:r>
      <w:r w:rsidR="00A54131">
        <w:fldChar w:fldCharType="begin"/>
      </w:r>
      <w:r w:rsidR="00A54131">
        <w:instrText xml:space="preserve"> PAGEREF _Toc66949233 \h </w:instrText>
      </w:r>
      <w:r w:rsidR="00A54131">
        <w:fldChar w:fldCharType="separate"/>
      </w:r>
      <w:r w:rsidR="00A54131">
        <w:t>4</w:t>
      </w:r>
      <w:r w:rsidR="00A54131">
        <w:fldChar w:fldCharType="end"/>
      </w:r>
    </w:p>
    <w:p w14:paraId="510C7767" w14:textId="511567CA" w:rsidR="00A54131" w:rsidRDefault="00A54131">
      <w:pPr>
        <w:pStyle w:val="TOC2"/>
        <w:rPr>
          <w:rFonts w:eastAsiaTheme="minorEastAsia"/>
          <w:color w:val="auto"/>
          <w:lang w:val="en-US"/>
        </w:rPr>
      </w:pPr>
      <w:r>
        <w:t>1.1</w:t>
      </w:r>
      <w:r>
        <w:rPr>
          <w:rFonts w:eastAsiaTheme="minorEastAsia"/>
          <w:color w:val="auto"/>
          <w:lang w:val="en-US"/>
        </w:rPr>
        <w:tab/>
      </w:r>
      <w:r>
        <w:t>Background</w:t>
      </w:r>
      <w:r>
        <w:tab/>
      </w:r>
      <w:r>
        <w:fldChar w:fldCharType="begin"/>
      </w:r>
      <w:r>
        <w:instrText xml:space="preserve"> PAGEREF _Toc66949234 \h </w:instrText>
      </w:r>
      <w:r>
        <w:fldChar w:fldCharType="separate"/>
      </w:r>
      <w:r>
        <w:t>4</w:t>
      </w:r>
      <w:r>
        <w:fldChar w:fldCharType="end"/>
      </w:r>
    </w:p>
    <w:p w14:paraId="664D78A4" w14:textId="295847F8" w:rsidR="00A54131" w:rsidRDefault="00A54131">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_Toc66949235 \h </w:instrText>
      </w:r>
      <w:r>
        <w:fldChar w:fldCharType="separate"/>
      </w:r>
      <w:r>
        <w:t>4</w:t>
      </w:r>
      <w:r>
        <w:fldChar w:fldCharType="end"/>
      </w:r>
    </w:p>
    <w:p w14:paraId="451A1DB2" w14:textId="595BA11D" w:rsidR="00A54131" w:rsidRDefault="00A54131">
      <w:pPr>
        <w:pStyle w:val="TOC1"/>
        <w:rPr>
          <w:rFonts w:eastAsiaTheme="minorEastAsia"/>
          <w:b w:val="0"/>
          <w:color w:val="auto"/>
          <w:lang w:val="en-US"/>
        </w:rPr>
      </w:pPr>
      <w:r>
        <w:t>3</w:t>
      </w:r>
      <w:r>
        <w:rPr>
          <w:rFonts w:eastAsiaTheme="minorEastAsia"/>
          <w:b w:val="0"/>
          <w:color w:val="auto"/>
          <w:lang w:val="en-US"/>
        </w:rPr>
        <w:tab/>
      </w:r>
      <w:r>
        <w:t>Overview of MASS</w:t>
      </w:r>
      <w:r>
        <w:tab/>
      </w:r>
      <w:r>
        <w:fldChar w:fldCharType="begin"/>
      </w:r>
      <w:r>
        <w:instrText xml:space="preserve"> PAGEREF _Toc66949236 \h </w:instrText>
      </w:r>
      <w:r>
        <w:fldChar w:fldCharType="separate"/>
      </w:r>
      <w:r>
        <w:t>4</w:t>
      </w:r>
      <w:r>
        <w:fldChar w:fldCharType="end"/>
      </w:r>
    </w:p>
    <w:p w14:paraId="15F201A5" w14:textId="4CF6582F" w:rsidR="00A54131" w:rsidRDefault="00A54131">
      <w:pPr>
        <w:pStyle w:val="TOC2"/>
        <w:rPr>
          <w:rFonts w:eastAsiaTheme="minorEastAsia"/>
          <w:color w:val="auto"/>
          <w:lang w:val="en-US"/>
        </w:rPr>
      </w:pPr>
      <w:r>
        <w:t>3.1</w:t>
      </w:r>
      <w:r>
        <w:rPr>
          <w:rFonts w:eastAsiaTheme="minorEastAsia"/>
          <w:color w:val="auto"/>
          <w:lang w:val="en-US"/>
        </w:rPr>
        <w:tab/>
      </w:r>
      <w:r>
        <w:t>Levels of Autonomy</w:t>
      </w:r>
      <w:r>
        <w:tab/>
      </w:r>
      <w:r>
        <w:fldChar w:fldCharType="begin"/>
      </w:r>
      <w:r>
        <w:instrText xml:space="preserve"> PAGEREF _Toc66949237 \h </w:instrText>
      </w:r>
      <w:r>
        <w:fldChar w:fldCharType="separate"/>
      </w:r>
      <w:r>
        <w:t>5</w:t>
      </w:r>
      <w:r>
        <w:fldChar w:fldCharType="end"/>
      </w:r>
    </w:p>
    <w:p w14:paraId="0035D177" w14:textId="5BB36A29" w:rsidR="00A54131" w:rsidRDefault="00A54131">
      <w:pPr>
        <w:pStyle w:val="TOC2"/>
        <w:rPr>
          <w:rFonts w:eastAsiaTheme="minorEastAsia"/>
          <w:color w:val="auto"/>
          <w:lang w:val="en-US"/>
        </w:rPr>
      </w:pPr>
      <w:r>
        <w:t>3.2</w:t>
      </w:r>
      <w:r>
        <w:rPr>
          <w:rFonts w:eastAsiaTheme="minorEastAsia"/>
          <w:color w:val="auto"/>
          <w:lang w:val="en-US"/>
        </w:rPr>
        <w:tab/>
      </w:r>
      <w:r>
        <w:t>IALA and MASS</w:t>
      </w:r>
      <w:r>
        <w:tab/>
      </w:r>
      <w:r>
        <w:fldChar w:fldCharType="begin"/>
      </w:r>
      <w:r>
        <w:instrText xml:space="preserve"> PAGEREF _Toc66949238 \h </w:instrText>
      </w:r>
      <w:r>
        <w:fldChar w:fldCharType="separate"/>
      </w:r>
      <w:r>
        <w:t>6</w:t>
      </w:r>
      <w:r>
        <w:fldChar w:fldCharType="end"/>
      </w:r>
    </w:p>
    <w:p w14:paraId="2BB17063" w14:textId="11165D44" w:rsidR="00A54131" w:rsidRDefault="00A54131">
      <w:pPr>
        <w:pStyle w:val="TOC1"/>
        <w:rPr>
          <w:rFonts w:eastAsiaTheme="minorEastAsia"/>
          <w:b w:val="0"/>
          <w:color w:val="auto"/>
          <w:lang w:val="en-US"/>
        </w:rPr>
      </w:pPr>
      <w:r>
        <w:t>4</w:t>
      </w:r>
      <w:r>
        <w:rPr>
          <w:rFonts w:eastAsiaTheme="minorEastAsia"/>
          <w:b w:val="0"/>
          <w:color w:val="auto"/>
          <w:lang w:val="en-US"/>
        </w:rPr>
        <w:tab/>
      </w:r>
      <w:r>
        <w:t>MASS and Maritime Services</w:t>
      </w:r>
      <w:r>
        <w:tab/>
      </w:r>
      <w:r>
        <w:fldChar w:fldCharType="begin"/>
      </w:r>
      <w:r>
        <w:instrText xml:space="preserve"> PAGEREF _Toc66949239 \h </w:instrText>
      </w:r>
      <w:r>
        <w:fldChar w:fldCharType="separate"/>
      </w:r>
      <w:r>
        <w:t>6</w:t>
      </w:r>
      <w:r>
        <w:fldChar w:fldCharType="end"/>
      </w:r>
    </w:p>
    <w:p w14:paraId="51315B9C" w14:textId="2C09BAC8" w:rsidR="00A54131" w:rsidRDefault="00A54131">
      <w:pPr>
        <w:pStyle w:val="TOC2"/>
        <w:rPr>
          <w:rFonts w:eastAsiaTheme="minorEastAsia"/>
          <w:color w:val="auto"/>
          <w:lang w:val="en-US"/>
        </w:rPr>
      </w:pPr>
      <w:r>
        <w:t>4.1</w:t>
      </w:r>
      <w:r>
        <w:rPr>
          <w:rFonts w:eastAsiaTheme="minorEastAsia"/>
          <w:color w:val="auto"/>
          <w:lang w:val="en-US"/>
        </w:rPr>
        <w:tab/>
      </w:r>
      <w:r>
        <w:t>considerations for provision of Marine aton in MASS environment</w:t>
      </w:r>
      <w:r>
        <w:tab/>
      </w:r>
      <w:r>
        <w:fldChar w:fldCharType="begin"/>
      </w:r>
      <w:r>
        <w:instrText xml:space="preserve"> PAGEREF _Toc66949240 \h </w:instrText>
      </w:r>
      <w:r>
        <w:fldChar w:fldCharType="separate"/>
      </w:r>
      <w:r>
        <w:t>6</w:t>
      </w:r>
      <w:r>
        <w:fldChar w:fldCharType="end"/>
      </w:r>
    </w:p>
    <w:p w14:paraId="6D944922" w14:textId="0BA0C472" w:rsidR="00A54131" w:rsidRDefault="00A54131">
      <w:pPr>
        <w:pStyle w:val="TOC1"/>
        <w:rPr>
          <w:rFonts w:eastAsiaTheme="minorEastAsia"/>
          <w:b w:val="0"/>
          <w:color w:val="auto"/>
          <w:lang w:val="en-US"/>
        </w:rPr>
      </w:pPr>
      <w:r>
        <w:t>5</w:t>
      </w:r>
      <w:r>
        <w:rPr>
          <w:rFonts w:eastAsiaTheme="minorEastAsia"/>
          <w:b w:val="0"/>
          <w:color w:val="auto"/>
          <w:lang w:val="en-US"/>
        </w:rPr>
        <w:tab/>
      </w:r>
      <w:r>
        <w:t>Development of MASS</w:t>
      </w:r>
      <w:r>
        <w:tab/>
      </w:r>
      <w:r>
        <w:fldChar w:fldCharType="begin"/>
      </w:r>
      <w:r>
        <w:instrText xml:space="preserve"> PAGEREF _Toc66949241 \h </w:instrText>
      </w:r>
      <w:r>
        <w:fldChar w:fldCharType="separate"/>
      </w:r>
      <w:r>
        <w:t>7</w:t>
      </w:r>
      <w:r>
        <w:fldChar w:fldCharType="end"/>
      </w:r>
    </w:p>
    <w:p w14:paraId="6CC698E8" w14:textId="027EA323" w:rsidR="00A54131" w:rsidRDefault="00A54131">
      <w:pPr>
        <w:pStyle w:val="TOC2"/>
        <w:rPr>
          <w:rFonts w:eastAsiaTheme="minorEastAsia"/>
          <w:color w:val="auto"/>
          <w:lang w:val="en-US"/>
        </w:rPr>
      </w:pPr>
      <w:r>
        <w:t>5.1</w:t>
      </w:r>
      <w:r>
        <w:rPr>
          <w:rFonts w:eastAsiaTheme="minorEastAsia"/>
          <w:color w:val="auto"/>
          <w:lang w:val="en-US"/>
        </w:rPr>
        <w:tab/>
      </w:r>
      <w:r>
        <w:t>Related Developments</w:t>
      </w:r>
      <w:r>
        <w:tab/>
      </w:r>
      <w:r>
        <w:fldChar w:fldCharType="begin"/>
      </w:r>
      <w:r>
        <w:instrText xml:space="preserve"> PAGEREF _Toc66949242 \h </w:instrText>
      </w:r>
      <w:r>
        <w:fldChar w:fldCharType="separate"/>
      </w:r>
      <w:r>
        <w:t>7</w:t>
      </w:r>
      <w:r>
        <w:fldChar w:fldCharType="end"/>
      </w:r>
    </w:p>
    <w:p w14:paraId="19E4EA5B" w14:textId="045A0572" w:rsidR="00A54131" w:rsidRDefault="00A54131">
      <w:pPr>
        <w:pStyle w:val="TOC3"/>
        <w:tabs>
          <w:tab w:val="left" w:pos="1134"/>
          <w:tab w:val="right" w:leader="dot" w:pos="10195"/>
        </w:tabs>
        <w:rPr>
          <w:rFonts w:eastAsiaTheme="minorEastAsia"/>
          <w:noProof/>
          <w:sz w:val="22"/>
          <w:lang w:val="en-US"/>
        </w:rPr>
      </w:pPr>
      <w:r>
        <w:rPr>
          <w:noProof/>
        </w:rPr>
        <w:t>5.1.1</w:t>
      </w:r>
      <w:r>
        <w:rPr>
          <w:rFonts w:eastAsiaTheme="minorEastAsia"/>
          <w:noProof/>
          <w:sz w:val="22"/>
          <w:lang w:val="en-US"/>
        </w:rPr>
        <w:tab/>
      </w:r>
      <w:r>
        <w:rPr>
          <w:noProof/>
        </w:rPr>
        <w:t>Terrestrial AtoN in the aerospace environment</w:t>
      </w:r>
      <w:r>
        <w:rPr>
          <w:noProof/>
        </w:rPr>
        <w:tab/>
      </w:r>
      <w:r>
        <w:rPr>
          <w:noProof/>
        </w:rPr>
        <w:fldChar w:fldCharType="begin"/>
      </w:r>
      <w:r>
        <w:rPr>
          <w:noProof/>
        </w:rPr>
        <w:instrText xml:space="preserve"> PAGEREF _Toc66949243 \h </w:instrText>
      </w:r>
      <w:r>
        <w:rPr>
          <w:noProof/>
        </w:rPr>
      </w:r>
      <w:r>
        <w:rPr>
          <w:noProof/>
        </w:rPr>
        <w:fldChar w:fldCharType="separate"/>
      </w:r>
      <w:r>
        <w:rPr>
          <w:noProof/>
        </w:rPr>
        <w:t>7</w:t>
      </w:r>
      <w:r>
        <w:rPr>
          <w:noProof/>
        </w:rPr>
        <w:fldChar w:fldCharType="end"/>
      </w:r>
    </w:p>
    <w:p w14:paraId="7DFF5216" w14:textId="1B76A48E" w:rsidR="00A54131" w:rsidRDefault="00A54131">
      <w:pPr>
        <w:pStyle w:val="TOC2"/>
        <w:rPr>
          <w:rFonts w:eastAsiaTheme="minorEastAsia"/>
          <w:color w:val="auto"/>
          <w:lang w:val="en-US"/>
        </w:rPr>
      </w:pPr>
      <w:r>
        <w:t>5.2</w:t>
      </w:r>
      <w:r>
        <w:rPr>
          <w:rFonts w:eastAsiaTheme="minorEastAsia"/>
          <w:color w:val="auto"/>
          <w:lang w:val="en-US"/>
        </w:rPr>
        <w:tab/>
      </w:r>
      <w:r>
        <w:t>IALA AtoN classification</w:t>
      </w:r>
      <w:r>
        <w:tab/>
      </w:r>
      <w:r>
        <w:fldChar w:fldCharType="begin"/>
      </w:r>
      <w:r>
        <w:instrText xml:space="preserve"> PAGEREF _Toc66949244 \h </w:instrText>
      </w:r>
      <w:r>
        <w:fldChar w:fldCharType="separate"/>
      </w:r>
      <w:r>
        <w:t>8</w:t>
      </w:r>
      <w:r>
        <w:fldChar w:fldCharType="end"/>
      </w:r>
    </w:p>
    <w:p w14:paraId="46FD1C90" w14:textId="78DBE391" w:rsidR="00A54131" w:rsidRDefault="00A54131">
      <w:pPr>
        <w:pStyle w:val="TOC1"/>
        <w:rPr>
          <w:rFonts w:eastAsiaTheme="minorEastAsia"/>
          <w:b w:val="0"/>
          <w:color w:val="auto"/>
          <w:lang w:val="en-US"/>
        </w:rPr>
      </w:pPr>
      <w:r>
        <w:t>6</w:t>
      </w:r>
      <w:r>
        <w:rPr>
          <w:rFonts w:eastAsiaTheme="minorEastAsia"/>
          <w:b w:val="0"/>
          <w:color w:val="auto"/>
          <w:lang w:val="en-US"/>
        </w:rPr>
        <w:tab/>
      </w:r>
      <w:r>
        <w:t>Definitions</w:t>
      </w:r>
      <w:r>
        <w:tab/>
      </w:r>
      <w:r>
        <w:fldChar w:fldCharType="begin"/>
      </w:r>
      <w:r>
        <w:instrText xml:space="preserve"> PAGEREF _Toc66949245 \h </w:instrText>
      </w:r>
      <w:r>
        <w:fldChar w:fldCharType="separate"/>
      </w:r>
      <w:r>
        <w:t>8</w:t>
      </w:r>
      <w:r>
        <w:fldChar w:fldCharType="end"/>
      </w:r>
    </w:p>
    <w:p w14:paraId="773DA2D7" w14:textId="165C261F" w:rsidR="00A54131" w:rsidRDefault="00A54131">
      <w:pPr>
        <w:pStyle w:val="TOC1"/>
        <w:rPr>
          <w:rFonts w:eastAsiaTheme="minorEastAsia"/>
          <w:b w:val="0"/>
          <w:color w:val="auto"/>
          <w:lang w:val="en-US"/>
        </w:rPr>
      </w:pPr>
      <w:r>
        <w:t>7</w:t>
      </w:r>
      <w:r>
        <w:rPr>
          <w:rFonts w:eastAsiaTheme="minorEastAsia"/>
          <w:b w:val="0"/>
          <w:color w:val="auto"/>
          <w:lang w:val="en-US"/>
        </w:rPr>
        <w:tab/>
      </w:r>
      <w:r>
        <w:t>Acronyms</w:t>
      </w:r>
      <w:r>
        <w:tab/>
      </w:r>
      <w:r>
        <w:fldChar w:fldCharType="begin"/>
      </w:r>
      <w:r>
        <w:instrText xml:space="preserve"> PAGEREF _Toc66949246 \h </w:instrText>
      </w:r>
      <w:r>
        <w:fldChar w:fldCharType="separate"/>
      </w:r>
      <w:r>
        <w:t>8</w:t>
      </w:r>
      <w:r>
        <w:fldChar w:fldCharType="end"/>
      </w:r>
    </w:p>
    <w:p w14:paraId="129D0CD7" w14:textId="68EA381D" w:rsidR="00A54131" w:rsidRDefault="00A54131">
      <w:pPr>
        <w:pStyle w:val="TOC1"/>
        <w:rPr>
          <w:rFonts w:eastAsiaTheme="minorEastAsia"/>
          <w:b w:val="0"/>
          <w:color w:val="auto"/>
          <w:lang w:val="en-US"/>
        </w:rPr>
      </w:pPr>
      <w:r>
        <w:t>8</w:t>
      </w:r>
      <w:r>
        <w:rPr>
          <w:rFonts w:eastAsiaTheme="minorEastAsia"/>
          <w:b w:val="0"/>
          <w:color w:val="auto"/>
          <w:lang w:val="en-US"/>
        </w:rPr>
        <w:tab/>
      </w:r>
      <w:r>
        <w:t>References</w:t>
      </w:r>
      <w:r>
        <w:tab/>
      </w:r>
      <w:r>
        <w:fldChar w:fldCharType="begin"/>
      </w:r>
      <w:r>
        <w:instrText xml:space="preserve"> PAGEREF _Toc66949247 \h </w:instrText>
      </w:r>
      <w:r>
        <w:fldChar w:fldCharType="separate"/>
      </w:r>
      <w:r>
        <w:t>8</w:t>
      </w:r>
      <w:r>
        <w:fldChar w:fldCharType="end"/>
      </w:r>
    </w:p>
    <w:p w14:paraId="226FEBB5" w14:textId="2E025BF7"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 xml:space="preserve">List of </w:t>
      </w:r>
      <w:commentRangeStart w:id="1"/>
      <w:r>
        <w:t>Tables</w:t>
      </w:r>
      <w:commentRangeEnd w:id="1"/>
      <w:r w:rsidR="00F86736">
        <w:rPr>
          <w:rStyle w:val="CommentReference"/>
          <w:b w:val="0"/>
          <w:color w:val="auto"/>
        </w:rPr>
        <w:commentReference w:id="1"/>
      </w:r>
    </w:p>
    <w:p w14:paraId="63C59DE4" w14:textId="3953D554" w:rsidR="004B5E89" w:rsidRDefault="00923B4D">
      <w:pPr>
        <w:pStyle w:val="TableofFigures"/>
        <w:rPr>
          <w:ins w:id="2" w:author="Jaime Alvarez" w:date="2021-03-22T17:08:00Z"/>
          <w:rFonts w:eastAsiaTheme="minorEastAsia"/>
          <w:i w:val="0"/>
          <w:noProof/>
          <w:lang w:val="en-US"/>
        </w:rPr>
      </w:pPr>
      <w:r>
        <w:fldChar w:fldCharType="begin"/>
      </w:r>
      <w:r>
        <w:instrText xml:space="preserve"> TOC \t "Table caption" \c </w:instrText>
      </w:r>
      <w:r>
        <w:fldChar w:fldCharType="separate"/>
      </w:r>
      <w:ins w:id="3" w:author="Jaime Alvarez" w:date="2021-03-22T17:08:00Z">
        <w:r w:rsidR="004B5E89">
          <w:rPr>
            <w:noProof/>
          </w:rPr>
          <w:t>Table 1</w:t>
        </w:r>
        <w:r w:rsidR="004B5E89">
          <w:rPr>
            <w:rFonts w:eastAsiaTheme="minorEastAsia"/>
            <w:i w:val="0"/>
            <w:noProof/>
            <w:lang w:val="en-US"/>
          </w:rPr>
          <w:tab/>
        </w:r>
        <w:r w:rsidR="004B5E89">
          <w:rPr>
            <w:noProof/>
          </w:rPr>
          <w:t>IALA comparison of Sheridan levels of autonomy with IMO degrees of autonomy</w:t>
        </w:r>
        <w:r w:rsidR="004B5E89">
          <w:rPr>
            <w:noProof/>
          </w:rPr>
          <w:tab/>
        </w:r>
        <w:r w:rsidR="004B5E89">
          <w:rPr>
            <w:noProof/>
          </w:rPr>
          <w:fldChar w:fldCharType="begin"/>
        </w:r>
        <w:r w:rsidR="004B5E89">
          <w:rPr>
            <w:noProof/>
          </w:rPr>
          <w:instrText xml:space="preserve"> PAGEREF _Toc67325348 \h </w:instrText>
        </w:r>
        <w:r w:rsidR="004B5E89">
          <w:rPr>
            <w:noProof/>
          </w:rPr>
        </w:r>
      </w:ins>
      <w:r w:rsidR="004B5E89">
        <w:rPr>
          <w:noProof/>
        </w:rPr>
        <w:fldChar w:fldCharType="separate"/>
      </w:r>
      <w:ins w:id="4" w:author="Jaime Alvarez" w:date="2021-03-22T17:08:00Z">
        <w:r w:rsidR="004B5E89">
          <w:rPr>
            <w:noProof/>
          </w:rPr>
          <w:t>5</w:t>
        </w:r>
        <w:r w:rsidR="004B5E89">
          <w:rPr>
            <w:noProof/>
          </w:rPr>
          <w:fldChar w:fldCharType="end"/>
        </w:r>
      </w:ins>
    </w:p>
    <w:p w14:paraId="2F47287E" w14:textId="64E9E0FE" w:rsidR="004B5E89" w:rsidRDefault="004B5E89">
      <w:pPr>
        <w:pStyle w:val="TableofFigures"/>
        <w:rPr>
          <w:ins w:id="5" w:author="Jaime Alvarez" w:date="2021-03-22T17:08:00Z"/>
          <w:rFonts w:eastAsiaTheme="minorEastAsia"/>
          <w:i w:val="0"/>
          <w:noProof/>
          <w:lang w:val="en-US"/>
        </w:rPr>
      </w:pPr>
      <w:ins w:id="6" w:author="Jaime Alvarez" w:date="2021-03-22T17:08:00Z">
        <w:r>
          <w:rPr>
            <w:noProof/>
          </w:rPr>
          <w:t>Table 2</w:t>
        </w:r>
        <w:r>
          <w:rPr>
            <w:rFonts w:eastAsiaTheme="minorEastAsia"/>
            <w:i w:val="0"/>
            <w:noProof/>
            <w:lang w:val="en-US"/>
          </w:rPr>
          <w:tab/>
        </w:r>
        <w:r>
          <w:rPr>
            <w:noProof/>
          </w:rPr>
          <w:t>Description of airports by level of approach</w:t>
        </w:r>
        <w:r>
          <w:rPr>
            <w:noProof/>
          </w:rPr>
          <w:tab/>
        </w:r>
        <w:r>
          <w:rPr>
            <w:noProof/>
          </w:rPr>
          <w:fldChar w:fldCharType="begin"/>
        </w:r>
        <w:r>
          <w:rPr>
            <w:noProof/>
          </w:rPr>
          <w:instrText xml:space="preserve"> PAGEREF _Toc67325349 \h </w:instrText>
        </w:r>
        <w:r>
          <w:rPr>
            <w:noProof/>
          </w:rPr>
        </w:r>
      </w:ins>
      <w:r>
        <w:rPr>
          <w:noProof/>
        </w:rPr>
        <w:fldChar w:fldCharType="separate"/>
      </w:r>
      <w:ins w:id="7" w:author="Jaime Alvarez" w:date="2021-03-22T17:08:00Z">
        <w:r>
          <w:rPr>
            <w:noProof/>
          </w:rPr>
          <w:t>7</w:t>
        </w:r>
        <w:r>
          <w:rPr>
            <w:noProof/>
          </w:rPr>
          <w:fldChar w:fldCharType="end"/>
        </w:r>
      </w:ins>
    </w:p>
    <w:p w14:paraId="57E93C7E" w14:textId="3A27A91C" w:rsidR="004B5E89" w:rsidRDefault="004B5E89">
      <w:pPr>
        <w:pStyle w:val="TableofFigures"/>
        <w:rPr>
          <w:ins w:id="8" w:author="Jaime Alvarez" w:date="2021-03-22T17:08:00Z"/>
          <w:rFonts w:eastAsiaTheme="minorEastAsia"/>
          <w:i w:val="0"/>
          <w:noProof/>
          <w:lang w:val="en-US"/>
        </w:rPr>
      </w:pPr>
      <w:ins w:id="9" w:author="Jaime Alvarez" w:date="2021-03-22T17:08:00Z">
        <w:r>
          <w:rPr>
            <w:noProof/>
          </w:rPr>
          <w:t>Table 3</w:t>
        </w:r>
        <w:r>
          <w:rPr>
            <w:rFonts w:eastAsiaTheme="minorEastAsia"/>
            <w:i w:val="0"/>
            <w:noProof/>
            <w:lang w:val="en-US"/>
          </w:rPr>
          <w:tab/>
        </w:r>
        <w:r>
          <w:rPr>
            <w:noProof/>
          </w:rPr>
          <w:t>Example of AtoN area classification</w:t>
        </w:r>
        <w:r>
          <w:rPr>
            <w:noProof/>
          </w:rPr>
          <w:tab/>
        </w:r>
        <w:r>
          <w:rPr>
            <w:noProof/>
          </w:rPr>
          <w:fldChar w:fldCharType="begin"/>
        </w:r>
        <w:r>
          <w:rPr>
            <w:noProof/>
          </w:rPr>
          <w:instrText xml:space="preserve"> PAGEREF _Toc67325350 \h </w:instrText>
        </w:r>
        <w:r>
          <w:rPr>
            <w:noProof/>
          </w:rPr>
        </w:r>
      </w:ins>
      <w:r>
        <w:rPr>
          <w:noProof/>
        </w:rPr>
        <w:fldChar w:fldCharType="separate"/>
      </w:r>
      <w:ins w:id="10" w:author="Jaime Alvarez" w:date="2021-03-22T17:08:00Z">
        <w:r>
          <w:rPr>
            <w:noProof/>
          </w:rPr>
          <w:t>8</w:t>
        </w:r>
        <w:r>
          <w:rPr>
            <w:noProof/>
          </w:rPr>
          <w:fldChar w:fldCharType="end"/>
        </w:r>
      </w:ins>
    </w:p>
    <w:p w14:paraId="655703E6" w14:textId="68571564" w:rsidR="00577542" w:rsidDel="004B5E89" w:rsidRDefault="00577542">
      <w:pPr>
        <w:pStyle w:val="TableofFigures"/>
        <w:rPr>
          <w:del w:id="11" w:author="Jaime Alvarez" w:date="2021-03-22T17:08:00Z"/>
          <w:rFonts w:eastAsiaTheme="minorEastAsia"/>
          <w:i w:val="0"/>
          <w:noProof/>
          <w:sz w:val="24"/>
          <w:szCs w:val="24"/>
          <w:lang w:val="en-US"/>
        </w:rPr>
      </w:pPr>
      <w:del w:id="12" w:author="Jaime Alvarez" w:date="2021-03-22T17:08:00Z">
        <w:r w:rsidDel="004B5E89">
          <w:rPr>
            <w:noProof/>
          </w:rPr>
          <w:delText>Table 1</w:delText>
        </w:r>
        <w:r w:rsidDel="004B5E89">
          <w:rPr>
            <w:rFonts w:eastAsiaTheme="minorEastAsia"/>
            <w:i w:val="0"/>
            <w:noProof/>
            <w:sz w:val="24"/>
            <w:szCs w:val="24"/>
            <w:lang w:val="en-US"/>
          </w:rPr>
          <w:tab/>
        </w:r>
        <w:r w:rsidDel="004B5E89">
          <w:rPr>
            <w:noProof/>
          </w:rPr>
          <w:delText>Example of a table with the significant information in the first column</w:delText>
        </w:r>
        <w:r w:rsidDel="004B5E89">
          <w:rPr>
            <w:noProof/>
          </w:rPr>
          <w:tab/>
        </w:r>
        <w:r w:rsidDel="004B5E89">
          <w:rPr>
            <w:noProof/>
          </w:rPr>
          <w:fldChar w:fldCharType="begin"/>
        </w:r>
        <w:r w:rsidDel="004B5E89">
          <w:rPr>
            <w:noProof/>
          </w:rPr>
          <w:delInstrText xml:space="preserve"> PAGEREF _Toc461528865 \h </w:delInstrText>
        </w:r>
        <w:r w:rsidDel="004B5E89">
          <w:rPr>
            <w:noProof/>
          </w:rPr>
          <w:fldChar w:fldCharType="separate"/>
        </w:r>
      </w:del>
      <w:ins w:id="13" w:author="Jaime Alvarez" w:date="2021-03-22T17:08:00Z">
        <w:r w:rsidR="004B5E89">
          <w:rPr>
            <w:b/>
            <w:bCs/>
            <w:noProof/>
            <w:lang w:val="en-US"/>
          </w:rPr>
          <w:t>Error! Bookmark not defined.</w:t>
        </w:r>
      </w:ins>
      <w:ins w:id="14" w:author="Jillian Carson-Jackson" w:date="2021-03-17T18:58:00Z">
        <w:del w:id="15" w:author="Jaime Alvarez" w:date="2021-03-22T17:08:00Z">
          <w:r w:rsidR="0007743C" w:rsidDel="004B5E89">
            <w:rPr>
              <w:b/>
              <w:bCs/>
              <w:noProof/>
              <w:lang w:val="en-US"/>
            </w:rPr>
            <w:delText>Error! Bookmark not defined.</w:delText>
          </w:r>
        </w:del>
      </w:ins>
      <w:del w:id="16" w:author="Jaime Alvarez" w:date="2021-03-22T17:08:00Z">
        <w:r w:rsidR="003C1ADA" w:rsidDel="004B5E89">
          <w:rPr>
            <w:noProof/>
          </w:rPr>
          <w:delText>3</w:delText>
        </w:r>
        <w:r w:rsidDel="004B5E89">
          <w:rPr>
            <w:noProof/>
          </w:rPr>
          <w:fldChar w:fldCharType="end"/>
        </w:r>
      </w:del>
    </w:p>
    <w:p w14:paraId="563D864A" w14:textId="11E8069D" w:rsidR="00577542" w:rsidDel="004B5E89" w:rsidRDefault="00577542">
      <w:pPr>
        <w:pStyle w:val="TableofFigures"/>
        <w:rPr>
          <w:del w:id="17" w:author="Jaime Alvarez" w:date="2021-03-22T17:08:00Z"/>
          <w:rFonts w:eastAsiaTheme="minorEastAsia"/>
          <w:i w:val="0"/>
          <w:noProof/>
          <w:sz w:val="24"/>
          <w:szCs w:val="24"/>
          <w:lang w:val="en-US"/>
        </w:rPr>
      </w:pPr>
      <w:del w:id="18" w:author="Jaime Alvarez" w:date="2021-03-22T17:08:00Z">
        <w:r w:rsidDel="004B5E89">
          <w:rPr>
            <w:noProof/>
          </w:rPr>
          <w:delText>Table 2</w:delText>
        </w:r>
        <w:r w:rsidDel="004B5E89">
          <w:rPr>
            <w:rFonts w:eastAsiaTheme="minorEastAsia"/>
            <w:i w:val="0"/>
            <w:noProof/>
            <w:sz w:val="24"/>
            <w:szCs w:val="24"/>
            <w:lang w:val="en-US"/>
          </w:rPr>
          <w:tab/>
        </w:r>
        <w:r w:rsidDel="004B5E89">
          <w:rPr>
            <w:noProof/>
          </w:rPr>
          <w:delText>Example of a table with the significant information in the first row</w:delText>
        </w:r>
        <w:r w:rsidDel="004B5E89">
          <w:rPr>
            <w:noProof/>
          </w:rPr>
          <w:tab/>
        </w:r>
        <w:r w:rsidDel="004B5E89">
          <w:rPr>
            <w:noProof/>
          </w:rPr>
          <w:fldChar w:fldCharType="begin"/>
        </w:r>
        <w:r w:rsidDel="004B5E89">
          <w:rPr>
            <w:noProof/>
          </w:rPr>
          <w:delInstrText xml:space="preserve"> PAGEREF _Toc461528866 \h </w:delInstrText>
        </w:r>
        <w:r w:rsidDel="004B5E89">
          <w:rPr>
            <w:noProof/>
          </w:rPr>
          <w:fldChar w:fldCharType="separate"/>
        </w:r>
      </w:del>
      <w:ins w:id="19" w:author="Jaime Alvarez" w:date="2021-03-22T17:08:00Z">
        <w:r w:rsidR="004B5E89">
          <w:rPr>
            <w:b/>
            <w:bCs/>
            <w:noProof/>
            <w:lang w:val="en-US"/>
          </w:rPr>
          <w:t>Error! Bookmark not defined.</w:t>
        </w:r>
      </w:ins>
      <w:ins w:id="20" w:author="Jillian Carson-Jackson" w:date="2021-03-17T18:58:00Z">
        <w:del w:id="21" w:author="Jaime Alvarez" w:date="2021-03-22T17:08:00Z">
          <w:r w:rsidR="0007743C" w:rsidDel="004B5E89">
            <w:rPr>
              <w:b/>
              <w:bCs/>
              <w:noProof/>
              <w:lang w:val="en-US"/>
            </w:rPr>
            <w:delText>Error! Bookmark not defined.</w:delText>
          </w:r>
        </w:del>
      </w:ins>
      <w:del w:id="22" w:author="Jaime Alvarez" w:date="2021-03-22T17:08:00Z">
        <w:r w:rsidR="003C1ADA" w:rsidDel="004B5E89">
          <w:rPr>
            <w:noProof/>
          </w:rPr>
          <w:delText>3</w:delText>
        </w:r>
        <w:r w:rsidDel="004B5E89">
          <w:rPr>
            <w:noProof/>
          </w:rPr>
          <w:fldChar w:fldCharType="end"/>
        </w:r>
      </w:del>
    </w:p>
    <w:p w14:paraId="1155A8C4" w14:textId="4153084A" w:rsidR="00577542" w:rsidDel="004B5E89" w:rsidRDefault="00577542">
      <w:pPr>
        <w:pStyle w:val="TableofFigures"/>
        <w:rPr>
          <w:del w:id="23" w:author="Jaime Alvarez" w:date="2021-03-22T17:08:00Z"/>
          <w:rFonts w:eastAsiaTheme="minorEastAsia"/>
          <w:i w:val="0"/>
          <w:noProof/>
          <w:sz w:val="24"/>
          <w:szCs w:val="24"/>
          <w:lang w:val="en-US"/>
        </w:rPr>
      </w:pPr>
      <w:del w:id="24" w:author="Jaime Alvarez" w:date="2021-03-22T17:08:00Z">
        <w:r w:rsidDel="004B5E89">
          <w:rPr>
            <w:noProof/>
          </w:rPr>
          <w:delText>Table 3</w:delText>
        </w:r>
        <w:r w:rsidDel="004B5E89">
          <w:rPr>
            <w:rFonts w:eastAsiaTheme="minorEastAsia"/>
            <w:i w:val="0"/>
            <w:noProof/>
            <w:sz w:val="24"/>
            <w:szCs w:val="24"/>
            <w:lang w:val="en-US"/>
          </w:rPr>
          <w:tab/>
        </w:r>
        <w:r w:rsidDel="004B5E89">
          <w:rPr>
            <w:noProof/>
          </w:rPr>
          <w:delText>Example of a table with coloured rows</w:delText>
        </w:r>
        <w:r w:rsidDel="004B5E89">
          <w:rPr>
            <w:noProof/>
          </w:rPr>
          <w:tab/>
        </w:r>
        <w:r w:rsidDel="004B5E89">
          <w:rPr>
            <w:noProof/>
          </w:rPr>
          <w:fldChar w:fldCharType="begin"/>
        </w:r>
        <w:r w:rsidDel="004B5E89">
          <w:rPr>
            <w:noProof/>
          </w:rPr>
          <w:delInstrText xml:space="preserve"> PAGEREF _Toc461528867 \h </w:delInstrText>
        </w:r>
        <w:r w:rsidDel="004B5E89">
          <w:rPr>
            <w:noProof/>
          </w:rPr>
          <w:fldChar w:fldCharType="separate"/>
        </w:r>
      </w:del>
      <w:ins w:id="25" w:author="Jaime Alvarez" w:date="2021-03-22T17:08:00Z">
        <w:r w:rsidR="004B5E89">
          <w:rPr>
            <w:b/>
            <w:bCs/>
            <w:noProof/>
            <w:lang w:val="en-US"/>
          </w:rPr>
          <w:t>Error! Bookmark not defined.</w:t>
        </w:r>
      </w:ins>
      <w:ins w:id="26" w:author="Jillian Carson-Jackson" w:date="2021-03-17T18:58:00Z">
        <w:del w:id="27" w:author="Jaime Alvarez" w:date="2021-03-22T17:08:00Z">
          <w:r w:rsidR="0007743C" w:rsidDel="004B5E89">
            <w:rPr>
              <w:b/>
              <w:bCs/>
              <w:noProof/>
              <w:lang w:val="en-US"/>
            </w:rPr>
            <w:delText>Error! Bookmark not defined.</w:delText>
          </w:r>
        </w:del>
      </w:ins>
      <w:del w:id="28" w:author="Jaime Alvarez" w:date="2021-03-22T17:08:00Z">
        <w:r w:rsidR="003C1ADA" w:rsidDel="004B5E89">
          <w:rPr>
            <w:noProof/>
          </w:rPr>
          <w:delText>3</w:delText>
        </w:r>
        <w:r w:rsidDel="004B5E89">
          <w:rPr>
            <w:noProof/>
          </w:rPr>
          <w:fldChar w:fldCharType="end"/>
        </w:r>
      </w:del>
    </w:p>
    <w:p w14:paraId="1E381F8D" w14:textId="71E881E1" w:rsidR="00577542" w:rsidDel="004B5E89" w:rsidRDefault="00577542">
      <w:pPr>
        <w:pStyle w:val="TableofFigures"/>
        <w:rPr>
          <w:del w:id="29" w:author="Jaime Alvarez" w:date="2021-03-22T17:08:00Z"/>
          <w:rFonts w:eastAsiaTheme="minorEastAsia"/>
          <w:i w:val="0"/>
          <w:noProof/>
          <w:sz w:val="24"/>
          <w:szCs w:val="24"/>
          <w:lang w:val="en-US"/>
        </w:rPr>
      </w:pPr>
      <w:del w:id="30" w:author="Jaime Alvarez" w:date="2021-03-22T17:08:00Z">
        <w:r w:rsidDel="004B5E89">
          <w:rPr>
            <w:noProof/>
          </w:rPr>
          <w:delText>Table 4</w:delText>
        </w:r>
        <w:r w:rsidDel="004B5E89">
          <w:rPr>
            <w:rFonts w:eastAsiaTheme="minorEastAsia"/>
            <w:i w:val="0"/>
            <w:noProof/>
            <w:sz w:val="24"/>
            <w:szCs w:val="24"/>
            <w:lang w:val="en-US"/>
          </w:rPr>
          <w:tab/>
        </w:r>
        <w:r w:rsidDel="004B5E89">
          <w:rPr>
            <w:noProof/>
          </w:rPr>
          <w:delText>Example table</w:delText>
        </w:r>
        <w:r w:rsidDel="004B5E89">
          <w:rPr>
            <w:noProof/>
          </w:rPr>
          <w:tab/>
        </w:r>
        <w:r w:rsidDel="004B5E89">
          <w:rPr>
            <w:noProof/>
          </w:rPr>
          <w:fldChar w:fldCharType="begin"/>
        </w:r>
        <w:r w:rsidDel="004B5E89">
          <w:rPr>
            <w:noProof/>
          </w:rPr>
          <w:delInstrText xml:space="preserve"> PAGEREF _Toc461528868 \h </w:delInstrText>
        </w:r>
        <w:r w:rsidDel="004B5E89">
          <w:rPr>
            <w:noProof/>
          </w:rPr>
          <w:fldChar w:fldCharType="separate"/>
        </w:r>
      </w:del>
      <w:ins w:id="31" w:author="Jaime Alvarez" w:date="2021-03-22T17:08:00Z">
        <w:r w:rsidR="004B5E89">
          <w:rPr>
            <w:b/>
            <w:bCs/>
            <w:noProof/>
            <w:lang w:val="en-US"/>
          </w:rPr>
          <w:t>Error! Bookmark not defined.</w:t>
        </w:r>
      </w:ins>
      <w:ins w:id="32" w:author="Jillian Carson-Jackson" w:date="2021-03-17T18:58:00Z">
        <w:del w:id="33" w:author="Jaime Alvarez" w:date="2021-03-22T17:08:00Z">
          <w:r w:rsidR="0007743C" w:rsidDel="004B5E89">
            <w:rPr>
              <w:b/>
              <w:bCs/>
              <w:noProof/>
              <w:lang w:val="en-US"/>
            </w:rPr>
            <w:delText>Error! Bookmark not defined.</w:delText>
          </w:r>
        </w:del>
      </w:ins>
      <w:del w:id="34" w:author="Jaime Alvarez" w:date="2021-03-22T17:08:00Z">
        <w:r w:rsidR="003C1ADA" w:rsidDel="004B5E89">
          <w:rPr>
            <w:noProof/>
          </w:rPr>
          <w:delText>3</w:delText>
        </w:r>
        <w:r w:rsidDel="004B5E89">
          <w:rPr>
            <w:noProof/>
          </w:rPr>
          <w:fldChar w:fldCharType="end"/>
        </w:r>
      </w:del>
    </w:p>
    <w:p w14:paraId="6A1F2E79" w14:textId="77777777"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3E148131" w:rsidR="005E4659" w:rsidRDefault="00923B4D" w:rsidP="00BA5754">
      <w:r>
        <w:rPr>
          <w:i/>
          <w:sz w:val="22"/>
        </w:rPr>
        <w:fldChar w:fldCharType="begin"/>
      </w:r>
      <w:r>
        <w:instrText xml:space="preserve"> TOC \t "Figure caption" \c </w:instrText>
      </w:r>
      <w:r>
        <w:rPr>
          <w:i/>
          <w:sz w:val="22"/>
        </w:rPr>
        <w:fldChar w:fldCharType="separate"/>
      </w:r>
      <w:r w:rsidR="004B5E89">
        <w:rPr>
          <w:b/>
          <w:bCs/>
          <w:noProof/>
          <w:lang w:val="en-US"/>
        </w:rPr>
        <w:t>No table of figures entries found.</w:t>
      </w:r>
      <w:r>
        <w:fldChar w:fldCharType="end"/>
      </w:r>
    </w:p>
    <w:p w14:paraId="40267669" w14:textId="6FA4F582" w:rsidR="00B07717" w:rsidRPr="00161325" w:rsidRDefault="00B07717" w:rsidP="007D1805">
      <w:pPr>
        <w:pStyle w:val="TableofFigures"/>
      </w:pPr>
    </w:p>
    <w:p w14:paraId="1E99697F" w14:textId="77777777" w:rsidR="00790277" w:rsidRPr="00330F50" w:rsidRDefault="00790277" w:rsidP="003274DB">
      <w:pPr>
        <w:rPr>
          <w:lang w:val="en-US"/>
        </w:rPr>
        <w:sectPr w:rsidR="00790277" w:rsidRPr="00330F50" w:rsidSect="006C251E">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5" w:name="_Toc66949233"/>
      <w:r>
        <w:lastRenderedPageBreak/>
        <w:t>Introduction</w:t>
      </w:r>
      <w:bookmarkEnd w:id="35"/>
    </w:p>
    <w:p w14:paraId="4D73C10A" w14:textId="77777777" w:rsidR="004944C8" w:rsidRDefault="004944C8" w:rsidP="004944C8">
      <w:pPr>
        <w:pStyle w:val="Heading1separatationline"/>
      </w:pPr>
    </w:p>
    <w:p w14:paraId="0876EF74" w14:textId="2EBFB0E4" w:rsidR="003156F0" w:rsidRDefault="0030534D" w:rsidP="004944C8">
      <w:pPr>
        <w:pStyle w:val="BodyText"/>
      </w:pPr>
      <w:r>
        <w:t>Maritime Autonomous Surface Ships</w:t>
      </w:r>
      <w:r w:rsidR="003156F0">
        <w:t xml:space="preserve"> (MASS) are defined by the International Maritime Organisation </w:t>
      </w:r>
      <w:r w:rsidR="000B66FC">
        <w:t xml:space="preserve">(IMO) </w:t>
      </w:r>
      <w:r w:rsidR="003156F0">
        <w:t>as being:</w:t>
      </w:r>
    </w:p>
    <w:p w14:paraId="57B16B14" w14:textId="77777777" w:rsidR="003156F0" w:rsidRPr="003156F0" w:rsidRDefault="003156F0" w:rsidP="004944C8">
      <w:pPr>
        <w:pStyle w:val="BodyText"/>
        <w:rPr>
          <w:i/>
          <w:iCs/>
        </w:rPr>
      </w:pPr>
      <w:r w:rsidRPr="003156F0">
        <w:rPr>
          <w:i/>
          <w:iCs/>
        </w:rPr>
        <w:t>A ship which, to a varying degree, can operate independently of human interaction.</w:t>
      </w:r>
    </w:p>
    <w:p w14:paraId="06D48E02" w14:textId="2553EA34" w:rsidR="00A61E17" w:rsidRDefault="00A61E17" w:rsidP="00A61E17">
      <w:pPr>
        <w:pStyle w:val="BodyText"/>
      </w:pPr>
      <w:r>
        <w:t xml:space="preserve">There are ongoing discussions and trials surrounding MASS and some of these are being conducted by non-traditional operators. It is imperative that IALA take note of and support these initiatives to ensure that the </w:t>
      </w:r>
      <w:proofErr w:type="spellStart"/>
      <w:r>
        <w:t>AtoN</w:t>
      </w:r>
      <w:proofErr w:type="spellEnd"/>
      <w:r>
        <w:t xml:space="preserve"> environment is and remains fit for purpose as the MASS technologies advance. </w:t>
      </w:r>
    </w:p>
    <w:p w14:paraId="0A3B384B" w14:textId="0145AD1C" w:rsidR="00A524B5" w:rsidRDefault="0030534D" w:rsidP="00A524B5">
      <w:pPr>
        <w:pStyle w:val="Heading2"/>
      </w:pPr>
      <w:bookmarkStart w:id="36" w:name="_Toc66949234"/>
      <w:r>
        <w:t>Background</w:t>
      </w:r>
      <w:bookmarkEnd w:id="36"/>
    </w:p>
    <w:p w14:paraId="729DED1E" w14:textId="585D17DC" w:rsidR="00A524B5" w:rsidRDefault="00A524B5" w:rsidP="00A524B5">
      <w:pPr>
        <w:pStyle w:val="Heading2separationline"/>
      </w:pPr>
    </w:p>
    <w:p w14:paraId="777DA829" w14:textId="756EBD8A" w:rsidR="00A61E17" w:rsidRDefault="00A61E17" w:rsidP="00A61E17">
      <w:pPr>
        <w:pStyle w:val="BodyText"/>
      </w:pPr>
      <w:r>
        <w:t xml:space="preserve">To facilitate the progress of the regulatory scoping exercise the IMO identified </w:t>
      </w:r>
      <w:r w:rsidR="00E71B39">
        <w:t xml:space="preserve">four </w:t>
      </w:r>
      <w:r>
        <w:t xml:space="preserve">degrees of autonomy: </w:t>
      </w:r>
    </w:p>
    <w:p w14:paraId="37002C28" w14:textId="77777777" w:rsidR="00A61E17" w:rsidRDefault="00A61E17" w:rsidP="00120D12">
      <w:pPr>
        <w:pStyle w:val="BodyText"/>
        <w:numPr>
          <w:ilvl w:val="0"/>
          <w:numId w:val="35"/>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1CAAD858" w14:textId="77777777" w:rsidR="00A61E17" w:rsidRDefault="00A61E17" w:rsidP="00120D12">
      <w:pPr>
        <w:pStyle w:val="BodyText"/>
        <w:numPr>
          <w:ilvl w:val="0"/>
          <w:numId w:val="35"/>
        </w:numPr>
      </w:pPr>
      <w:r>
        <w:t>Degree two: Remotely controlled ship with seafarers on board: The ship is controlled and operated from another location. Seafarers are available on board to take control and to operate the shipboard systems and functions.</w:t>
      </w:r>
    </w:p>
    <w:p w14:paraId="613A6B54" w14:textId="77777777" w:rsidR="00A61E17" w:rsidRDefault="00A61E17" w:rsidP="00120D12">
      <w:pPr>
        <w:pStyle w:val="BodyText"/>
        <w:numPr>
          <w:ilvl w:val="0"/>
          <w:numId w:val="35"/>
        </w:numPr>
      </w:pPr>
      <w:r>
        <w:t>Degree three: Remotely controlled ship without seafarers on board: The ship is controlled and operated from another location. There are no seafarers on board.</w:t>
      </w:r>
    </w:p>
    <w:p w14:paraId="19345AAC" w14:textId="77777777" w:rsidR="00A61E17" w:rsidRDefault="00A61E17" w:rsidP="00120D12">
      <w:pPr>
        <w:pStyle w:val="BodyText"/>
        <w:numPr>
          <w:ilvl w:val="0"/>
          <w:numId w:val="35"/>
        </w:numPr>
      </w:pPr>
      <w:r>
        <w:t>Degree four: Fully autonomous ship: The operating system of the ship is able to make decisions and determine actions by itself.</w:t>
      </w:r>
    </w:p>
    <w:p w14:paraId="4BBB956B" w14:textId="431D3A7B" w:rsidR="00662D84" w:rsidRDefault="00E71B39" w:rsidP="00A61E17">
      <w:pPr>
        <w:pStyle w:val="BodyText"/>
      </w:pPr>
      <w:r>
        <w:t xml:space="preserve">The report of </w:t>
      </w:r>
      <w:r w:rsidR="00662D84">
        <w:t xml:space="preserve">IMO MSC 100 </w:t>
      </w:r>
      <w:r>
        <w:t xml:space="preserve">states </w:t>
      </w:r>
      <w:r w:rsidR="00662D84">
        <w:t>that “With regard to expanding the degrees of autonomy, the Chair noted that some delegations had indicated their support for a more detailed description of degrees of autonomy, but that this should be conducted after the scoping exercise. A view was also expressed that IMO should be the leading organization in defining the different degrees of autonomy and related terminology.” (MSC100/20 paragraph 5.9)</w:t>
      </w:r>
    </w:p>
    <w:p w14:paraId="08873435" w14:textId="76B2FDB2" w:rsidR="00A61E17" w:rsidRDefault="00A61E17" w:rsidP="00A61E17">
      <w:pPr>
        <w:pStyle w:val="BodyText"/>
      </w:pPr>
      <w:r>
        <w:t>In the discussions at IMO it was noted that MASS could be operating at one or more degrees of autonomy for the duration of a single voyage.</w:t>
      </w:r>
    </w:p>
    <w:p w14:paraId="06693CE0" w14:textId="267F82BA" w:rsidR="00A61E17" w:rsidRPr="00A61E17" w:rsidRDefault="00A61E17" w:rsidP="00A61E17">
      <w:pPr>
        <w:pStyle w:val="BodyText"/>
      </w:pPr>
      <w:r>
        <w:t>Aids to Navigation (</w:t>
      </w:r>
      <w:proofErr w:type="spellStart"/>
      <w:r>
        <w:t>AtoN</w:t>
      </w:r>
      <w:proofErr w:type="spellEnd"/>
      <w:r>
        <w:t xml:space="preserve">) have a significant role to play in the MASS domain as this matures. </w:t>
      </w:r>
    </w:p>
    <w:p w14:paraId="6F471155" w14:textId="7EE68AF1" w:rsidR="00EB6F3C" w:rsidRPr="00205D9B" w:rsidRDefault="006C251E" w:rsidP="00DE2814">
      <w:pPr>
        <w:pStyle w:val="Heading1"/>
      </w:pPr>
      <w:bookmarkStart w:id="37" w:name="_Toc66949235"/>
      <w:r>
        <w:t>Aims and Objectives</w:t>
      </w:r>
      <w:bookmarkEnd w:id="37"/>
    </w:p>
    <w:p w14:paraId="1470D807" w14:textId="77777777" w:rsidR="007E30DF" w:rsidRPr="00205D9B" w:rsidRDefault="007E30DF" w:rsidP="001349DB">
      <w:pPr>
        <w:pStyle w:val="Heading1separatationline"/>
        <w:rPr>
          <w:sz w:val="28"/>
          <w:szCs w:val="28"/>
        </w:rPr>
      </w:pPr>
    </w:p>
    <w:p w14:paraId="6968A161" w14:textId="43A5D18A" w:rsidR="007573EF" w:rsidRDefault="0030534D" w:rsidP="00756ACD">
      <w:pPr>
        <w:pStyle w:val="BodyText"/>
      </w:pPr>
      <w:r>
        <w:t xml:space="preserve">The aim of this guideline is to provide guidance to IALA members </w:t>
      </w:r>
      <w:r w:rsidR="000E5A39">
        <w:t xml:space="preserve">and other stakeholders </w:t>
      </w:r>
      <w:r>
        <w:t>who may be undertaking testing and trials of MASS systems.  This guideline also provides guidance for organisations implementing policy</w:t>
      </w:r>
      <w:r w:rsidRPr="000E5A39">
        <w:t>, procedures and technical</w:t>
      </w:r>
      <w:r>
        <w:t xml:space="preserve"> solutions to support the introduction of MASS.  </w:t>
      </w:r>
    </w:p>
    <w:p w14:paraId="34EE6AF4" w14:textId="4029FEAA" w:rsidR="007E30DF" w:rsidRPr="00205D9B" w:rsidRDefault="006C251E" w:rsidP="00DE2814">
      <w:pPr>
        <w:pStyle w:val="Heading1"/>
      </w:pPr>
      <w:bookmarkStart w:id="38" w:name="_Toc66949236"/>
      <w:r>
        <w:t>Overview of MASS</w:t>
      </w:r>
      <w:bookmarkEnd w:id="38"/>
    </w:p>
    <w:p w14:paraId="3989E284" w14:textId="77777777" w:rsidR="007E30DF" w:rsidRPr="00205D9B" w:rsidRDefault="007E30DF" w:rsidP="001349DB">
      <w:pPr>
        <w:pStyle w:val="Heading2separationline"/>
        <w:rPr>
          <w:sz w:val="24"/>
          <w:szCs w:val="24"/>
        </w:rPr>
      </w:pPr>
    </w:p>
    <w:p w14:paraId="52C5B3CB" w14:textId="6B9BEB2C" w:rsidR="009C6CA5" w:rsidRDefault="007E3859" w:rsidP="007E3859">
      <w:pPr>
        <w:pStyle w:val="BodyText"/>
      </w:pPr>
      <w:r>
        <w:t xml:space="preserve">IMO's </w:t>
      </w:r>
      <w:hyperlink r:id="rId29" w:history="1">
        <w:r w:rsidRPr="007E3859">
          <w:t>Strategic Plan</w:t>
        </w:r>
      </w:hyperlink>
      <w:r>
        <w:t xml:space="preserve"> (2018-2023)</w:t>
      </w:r>
      <w:r w:rsidR="000E5A39">
        <w:t xml:space="preserve"> (IMO Resolution A.1110(30) adopted December 2017)</w:t>
      </w:r>
      <w:r>
        <w:t xml:space="preserve"> has a key Strategic Direction to "</w:t>
      </w:r>
      <w:r w:rsidRPr="007E3859">
        <w:t>Integrate new and advancing technologies in the regulatory framework".</w:t>
      </w:r>
      <w:r w:rsidR="009C6CA5">
        <w:t xml:space="preserve"> </w:t>
      </w:r>
      <w:r>
        <w:t>This involves</w:t>
      </w:r>
      <w:r w:rsidR="009C6CA5">
        <w:t>:</w:t>
      </w:r>
      <w:r>
        <w:t xml:space="preserve"> </w:t>
      </w:r>
    </w:p>
    <w:p w14:paraId="0D10CE57" w14:textId="77777777" w:rsidR="009C6CA5" w:rsidRDefault="007E3859" w:rsidP="009C6CA5">
      <w:pPr>
        <w:pStyle w:val="Bullet1"/>
      </w:pPr>
      <w:r>
        <w:t>balancing the benefits derived from new and advancing technologies against safety and security concerns,</w:t>
      </w:r>
      <w:r w:rsidR="009C6CA5">
        <w:t xml:space="preserve"> </w:t>
      </w:r>
    </w:p>
    <w:p w14:paraId="57835D9E" w14:textId="0CE12D36" w:rsidR="009C6CA5" w:rsidRDefault="009C6CA5" w:rsidP="009C6CA5">
      <w:pPr>
        <w:pStyle w:val="Bullet1"/>
      </w:pPr>
      <w:r>
        <w:t xml:space="preserve">assessing </w:t>
      </w:r>
      <w:r w:rsidR="007E3859">
        <w:t xml:space="preserve">the impact on the environment and on international trade facilitation, </w:t>
      </w:r>
    </w:p>
    <w:p w14:paraId="0FC6BA3C" w14:textId="77777777" w:rsidR="009C6CA5" w:rsidRDefault="009C6CA5" w:rsidP="009C6CA5">
      <w:pPr>
        <w:pStyle w:val="Bullet1"/>
      </w:pPr>
      <w:r>
        <w:t xml:space="preserve">identifying </w:t>
      </w:r>
      <w:r w:rsidR="007E3859">
        <w:t xml:space="preserve">the potential costs to the industry, and </w:t>
      </w:r>
    </w:p>
    <w:p w14:paraId="67AA49D6" w14:textId="27B32676" w:rsidR="007E3859" w:rsidRPr="007E3859" w:rsidRDefault="009C6CA5" w:rsidP="009C6CA5">
      <w:pPr>
        <w:pStyle w:val="Bullet1"/>
      </w:pPr>
      <w:r>
        <w:t xml:space="preserve">assessing the </w:t>
      </w:r>
      <w:r w:rsidR="007E3859">
        <w:t>impact on personnel, both on board and ashore.</w:t>
      </w:r>
    </w:p>
    <w:p w14:paraId="0ADF7348" w14:textId="46ABCB2C" w:rsidR="007E3859" w:rsidRDefault="007E3859" w:rsidP="007E3859">
      <w:pPr>
        <w:pStyle w:val="BodyText"/>
      </w:pPr>
      <w:r>
        <w:lastRenderedPageBreak/>
        <w:t xml:space="preserve">In 2017, following a proposal by a number of Member States, IMO's Maritime Safety Committee (MSC) </w:t>
      </w:r>
      <w:hyperlink r:id="rId30" w:history="1">
        <w:r w:rsidRPr="007E3859">
          <w:t>agreed</w:t>
        </w:r>
      </w:hyperlink>
      <w:r w:rsidRPr="007E3859">
        <w:t xml:space="preserve"> to include the issue of marine autonomous surface ships</w:t>
      </w:r>
      <w:r w:rsidR="009C6CA5">
        <w:t xml:space="preserve"> (MASS)</w:t>
      </w:r>
      <w:r w:rsidRPr="007E3859">
        <w:t xml:space="preserve"> on its agenda. </w:t>
      </w:r>
      <w:r w:rsidR="009C6CA5">
        <w:t>It was agreed that this would be</w:t>
      </w:r>
      <w:r w:rsidRPr="007E3859">
        <w:t xml:space="preserve"> in the form of a scoping exercise to determine how the safe, secure and environmentally sound operation of </w:t>
      </w:r>
      <w:r>
        <w:t xml:space="preserve">MASS </w:t>
      </w:r>
      <w:r w:rsidRPr="007E3859">
        <w:t>may be introduced in IMO instruments.</w:t>
      </w:r>
    </w:p>
    <w:p w14:paraId="398072A6" w14:textId="1CFFDB28" w:rsidR="007E3859" w:rsidRDefault="007E3859" w:rsidP="007E3859">
      <w:pPr>
        <w:pStyle w:val="BodyText"/>
      </w:pPr>
      <w:r>
        <w:t>The MSC 101 session, in June 2019 approved Interim guidelines for MASS trials</w:t>
      </w:r>
      <w:r w:rsidR="00662D84">
        <w:t xml:space="preserve"> (IMO MSC.1/Circ.1604)</w:t>
      </w:r>
      <w:r>
        <w:t xml:space="preserve">. </w:t>
      </w:r>
    </w:p>
    <w:p w14:paraId="19217438" w14:textId="63ABE916" w:rsidR="007E3859" w:rsidRDefault="007E3859" w:rsidP="007E3859">
      <w:pPr>
        <w:pStyle w:val="BodyText"/>
      </w:pPr>
      <w:r>
        <w:t xml:space="preserve">Among other things, the guidelines </w:t>
      </w:r>
      <w:r w:rsidR="009C6CA5">
        <w:t>indicate that</w:t>
      </w:r>
      <w:r>
        <w:t xml:space="preserve">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7AA5DFB6" w14:textId="1FD89798" w:rsidR="006C251E" w:rsidRDefault="000B66FC" w:rsidP="007E3859">
      <w:pPr>
        <w:pStyle w:val="BodyText"/>
      </w:pPr>
      <w:r>
        <w:t>It is important to recognise that a</w:t>
      </w:r>
      <w:r w:rsidR="007E3859">
        <w:t xml:space="preserve">n autonomous vessel </w:t>
      </w:r>
      <w:r w:rsidR="009C6CA5">
        <w:t xml:space="preserve">does not mean an unmanned vessel: an autonomous vessel </w:t>
      </w:r>
      <w:r w:rsidR="007E3859">
        <w:t>may still be manned.</w:t>
      </w:r>
    </w:p>
    <w:p w14:paraId="0788A92A" w14:textId="68351941" w:rsidR="006C251E" w:rsidRDefault="006C251E" w:rsidP="00414698">
      <w:pPr>
        <w:pStyle w:val="Heading2"/>
      </w:pPr>
      <w:bookmarkStart w:id="39" w:name="_Toc66949237"/>
      <w:r>
        <w:t>Levels of Autonomy</w:t>
      </w:r>
      <w:bookmarkEnd w:id="39"/>
    </w:p>
    <w:p w14:paraId="7086B4F0" w14:textId="53890346" w:rsidR="006C251E" w:rsidRDefault="006C251E" w:rsidP="006C251E">
      <w:pPr>
        <w:pStyle w:val="Heading2separationline"/>
      </w:pPr>
    </w:p>
    <w:p w14:paraId="7ABB666E" w14:textId="70753048" w:rsidR="00397970" w:rsidRDefault="000B66FC" w:rsidP="006C251E">
      <w:pPr>
        <w:pStyle w:val="BodyText"/>
        <w:rPr>
          <w:ins w:id="40" w:author="Jillian Carson-Jackson" w:date="2021-03-17T19:15:00Z"/>
        </w:rPr>
      </w:pPr>
      <w:r>
        <w:t xml:space="preserve">Although the IMO have identified four </w:t>
      </w:r>
      <w:r w:rsidR="00397970">
        <w:t xml:space="preserve">degrees </w:t>
      </w:r>
      <w:r>
        <w:t>of autonomy</w:t>
      </w:r>
      <w:r w:rsidR="009C6CA5">
        <w:t xml:space="preserve"> for the purposes of the </w:t>
      </w:r>
      <w:r w:rsidR="00397970">
        <w:t>Regulatory Scoping Exercise (RSE)</w:t>
      </w:r>
      <w:r>
        <w:t xml:space="preserve">, more finely </w:t>
      </w:r>
      <w:r w:rsidR="00CD384C">
        <w:t xml:space="preserve">graduated definitions are available </w:t>
      </w:r>
      <w:r w:rsidR="009C6CA5">
        <w:t>in other industries</w:t>
      </w:r>
      <w:r w:rsidR="00CD384C">
        <w:t>.</w:t>
      </w:r>
      <w:r w:rsidR="00C11EE5">
        <w:t xml:space="preserve">  These can include anywhere from </w:t>
      </w:r>
      <w:r w:rsidR="007573EF">
        <w:t xml:space="preserve">4 </w:t>
      </w:r>
      <w:r w:rsidR="00C11EE5">
        <w:t xml:space="preserve">– 10 levels for autonomy.   </w:t>
      </w:r>
    </w:p>
    <w:p w14:paraId="4A72762F" w14:textId="77777777" w:rsidR="00397970" w:rsidRDefault="00397970" w:rsidP="006C251E">
      <w:pPr>
        <w:pStyle w:val="BodyText"/>
      </w:pPr>
      <w:r>
        <w:t xml:space="preserve">The original levels of autonomy often referenced in academic literature is </w:t>
      </w:r>
      <w:r w:rsidRPr="00AD498B">
        <w:t>Human and Computer Control of Undersea Teleoperators</w:t>
      </w:r>
      <w:r>
        <w:t xml:space="preserve"> – Thomas B Sheridan and William L </w:t>
      </w:r>
      <w:proofErr w:type="spellStart"/>
      <w:r>
        <w:t>Verplank</w:t>
      </w:r>
      <w:proofErr w:type="spellEnd"/>
      <w:r>
        <w:t>, 1976.</w:t>
      </w:r>
    </w:p>
    <w:p w14:paraId="5DB0D94E" w14:textId="4600012B" w:rsidR="000B66FC" w:rsidRDefault="007573EF" w:rsidP="006C251E">
      <w:pPr>
        <w:pStyle w:val="BodyText"/>
      </w:pPr>
      <w:r>
        <w:t>This document provides a</w:t>
      </w:r>
      <w:r w:rsidR="001E20F1">
        <w:t>n IALA</w:t>
      </w:r>
      <w:r>
        <w:t xml:space="preserve"> comparison of the Sheridan levels with the degrees of autonomy from IMO</w:t>
      </w:r>
      <w:r w:rsidR="00AA55CF">
        <w:t xml:space="preserve"> (</w:t>
      </w:r>
      <w:r w:rsidR="00C32D73">
        <w:t>Table 1</w:t>
      </w:r>
      <w:r w:rsidR="00F86736">
        <w:t>)</w:t>
      </w:r>
      <w:r>
        <w:t xml:space="preserve">.  </w:t>
      </w:r>
    </w:p>
    <w:p w14:paraId="772C4800" w14:textId="4E4AADFE" w:rsidR="00A54131" w:rsidRDefault="00AA55CF" w:rsidP="00C32D73">
      <w:pPr>
        <w:pStyle w:val="Tablecaption"/>
      </w:pPr>
      <w:bookmarkStart w:id="41" w:name="_Toc67325348"/>
      <w:r>
        <w:t>IALA comparison of Sheridan levels of autonomy with IMO degrees of autonomy</w:t>
      </w:r>
      <w:bookmarkEnd w:id="41"/>
    </w:p>
    <w:tbl>
      <w:tblPr>
        <w:tblStyle w:val="TableGrid"/>
        <w:tblW w:w="9805" w:type="dxa"/>
        <w:tblLook w:val="04A0" w:firstRow="1" w:lastRow="0" w:firstColumn="1" w:lastColumn="0" w:noHBand="0" w:noVBand="1"/>
      </w:tblPr>
      <w:tblGrid>
        <w:gridCol w:w="4855"/>
        <w:gridCol w:w="4950"/>
      </w:tblGrid>
      <w:tr w:rsidR="00662D84" w:rsidRPr="00794556" w14:paraId="724E2E6D" w14:textId="1655344F" w:rsidTr="00573767">
        <w:trPr>
          <w:trHeight w:val="341"/>
        </w:trPr>
        <w:tc>
          <w:tcPr>
            <w:tcW w:w="4855" w:type="dxa"/>
            <w:shd w:val="clear" w:color="auto" w:fill="BFBFBF" w:themeFill="background1" w:themeFillShade="BF"/>
          </w:tcPr>
          <w:p w14:paraId="5F1D8A6C" w14:textId="1C321974" w:rsidR="00662D84" w:rsidRPr="00794556" w:rsidRDefault="00662D84" w:rsidP="00662D84">
            <w:pPr>
              <w:pStyle w:val="NoSpacing"/>
              <w:jc w:val="center"/>
              <w:rPr>
                <w:b/>
                <w:bCs/>
              </w:rPr>
            </w:pPr>
            <w:r w:rsidRPr="00794556">
              <w:rPr>
                <w:b/>
                <w:bCs/>
              </w:rPr>
              <w:t>International Maritime Organisation</w:t>
            </w:r>
          </w:p>
        </w:tc>
        <w:tc>
          <w:tcPr>
            <w:tcW w:w="4950" w:type="dxa"/>
            <w:shd w:val="clear" w:color="auto" w:fill="BFBFBF" w:themeFill="background1" w:themeFillShade="BF"/>
          </w:tcPr>
          <w:p w14:paraId="5CC947D0" w14:textId="666C428C" w:rsidR="00662D84" w:rsidRPr="00794556" w:rsidRDefault="00662D84" w:rsidP="00662D84">
            <w:pPr>
              <w:pStyle w:val="NoSpacing"/>
              <w:jc w:val="center"/>
              <w:rPr>
                <w:b/>
                <w:bCs/>
              </w:rPr>
            </w:pPr>
            <w:r w:rsidRPr="00794556">
              <w:rPr>
                <w:b/>
                <w:bCs/>
              </w:rPr>
              <w:t>Sheridan Levels of Autonomy</w:t>
            </w:r>
            <w:commentRangeStart w:id="42"/>
            <w:r w:rsidR="00590E33">
              <w:rPr>
                <w:rStyle w:val="FootnoteReference"/>
                <w:b/>
                <w:bCs/>
              </w:rPr>
              <w:footnoteReference w:id="1"/>
            </w:r>
            <w:commentRangeEnd w:id="42"/>
            <w:r w:rsidR="007573EF">
              <w:rPr>
                <w:rStyle w:val="CommentReference"/>
              </w:rPr>
              <w:commentReference w:id="42"/>
            </w:r>
          </w:p>
        </w:tc>
      </w:tr>
      <w:tr w:rsidR="00662D84" w:rsidRPr="00794556" w14:paraId="76B03A8C" w14:textId="56FF60C6" w:rsidTr="00573767">
        <w:trPr>
          <w:trHeight w:val="530"/>
        </w:trPr>
        <w:tc>
          <w:tcPr>
            <w:tcW w:w="4855" w:type="dxa"/>
            <w:vMerge w:val="restart"/>
            <w:vAlign w:val="center"/>
          </w:tcPr>
          <w:p w14:paraId="3710C90F" w14:textId="49072DFD" w:rsidR="00662D84" w:rsidRPr="00794556" w:rsidRDefault="00662D84" w:rsidP="00590E33">
            <w:pPr>
              <w:pStyle w:val="NoSpacing"/>
            </w:pPr>
            <w:r w:rsidRPr="004A2868">
              <w:rPr>
                <w:b/>
                <w:bCs/>
              </w:rPr>
              <w:t>Degree one</w:t>
            </w:r>
            <w:r w:rsidRPr="00794556">
              <w:t>: Ship with automated processes and decision support: Seafarers are on board to operate and control shipboard systems and functions. Some operations may be automated and at times be unsupervised but with seafarers on board ready to take control.</w:t>
            </w:r>
          </w:p>
        </w:tc>
        <w:tc>
          <w:tcPr>
            <w:tcW w:w="4950" w:type="dxa"/>
            <w:vAlign w:val="center"/>
          </w:tcPr>
          <w:p w14:paraId="3C581371" w14:textId="36898C59" w:rsidR="00662D84" w:rsidRPr="00794556" w:rsidRDefault="00662D84" w:rsidP="00590E33">
            <w:pPr>
              <w:pStyle w:val="NoSpacing"/>
            </w:pPr>
            <w:r w:rsidRPr="00794556">
              <w:t>Level 1 – The computer offers no assistance, human in charge of all decisions and actions</w:t>
            </w:r>
          </w:p>
        </w:tc>
      </w:tr>
      <w:tr w:rsidR="00662D84" w:rsidRPr="00794556" w14:paraId="5541CD7C" w14:textId="4207C4E0" w:rsidTr="00573767">
        <w:trPr>
          <w:trHeight w:val="620"/>
        </w:trPr>
        <w:tc>
          <w:tcPr>
            <w:tcW w:w="4855" w:type="dxa"/>
            <w:vMerge/>
            <w:vAlign w:val="center"/>
          </w:tcPr>
          <w:p w14:paraId="42532BC8" w14:textId="77777777" w:rsidR="00662D84" w:rsidRPr="00794556" w:rsidRDefault="00662D84" w:rsidP="00590E33">
            <w:pPr>
              <w:pStyle w:val="NoSpacing"/>
            </w:pPr>
          </w:p>
        </w:tc>
        <w:tc>
          <w:tcPr>
            <w:tcW w:w="4950" w:type="dxa"/>
            <w:vAlign w:val="center"/>
          </w:tcPr>
          <w:p w14:paraId="61C2FD2D" w14:textId="27207C08" w:rsidR="00662D84" w:rsidRPr="00794556" w:rsidRDefault="00662D84" w:rsidP="00590E33">
            <w:pPr>
              <w:pStyle w:val="NoSpacing"/>
            </w:pPr>
            <w:r w:rsidRPr="00794556">
              <w:t>Level 2 – The computer offers a complete set of decision alternatives</w:t>
            </w:r>
          </w:p>
        </w:tc>
      </w:tr>
      <w:tr w:rsidR="00662D84" w:rsidRPr="00794556" w14:paraId="1F583C06" w14:textId="2FC045B9" w:rsidTr="00573767">
        <w:trPr>
          <w:trHeight w:val="530"/>
        </w:trPr>
        <w:tc>
          <w:tcPr>
            <w:tcW w:w="4855" w:type="dxa"/>
            <w:vMerge/>
            <w:vAlign w:val="center"/>
          </w:tcPr>
          <w:p w14:paraId="656CD538" w14:textId="77777777" w:rsidR="00662D84" w:rsidRPr="00794556" w:rsidRDefault="00662D84" w:rsidP="00590E33">
            <w:pPr>
              <w:pStyle w:val="NoSpacing"/>
            </w:pPr>
          </w:p>
        </w:tc>
        <w:tc>
          <w:tcPr>
            <w:tcW w:w="4950" w:type="dxa"/>
            <w:vAlign w:val="center"/>
          </w:tcPr>
          <w:p w14:paraId="5874FBD1" w14:textId="3AA3A562" w:rsidR="00662D84" w:rsidRPr="00794556" w:rsidRDefault="00662D84" w:rsidP="00590E33">
            <w:pPr>
              <w:pStyle w:val="NoSpacing"/>
            </w:pPr>
            <w:r w:rsidRPr="00794556">
              <w:t>Level 3 – The computer narrows alternatives down to a few</w:t>
            </w:r>
          </w:p>
        </w:tc>
      </w:tr>
      <w:tr w:rsidR="00662D84" w:rsidRPr="00794556" w14:paraId="156CDB46" w14:textId="662FA3F3" w:rsidTr="00573767">
        <w:trPr>
          <w:trHeight w:val="440"/>
        </w:trPr>
        <w:tc>
          <w:tcPr>
            <w:tcW w:w="4855" w:type="dxa"/>
            <w:vMerge w:val="restart"/>
            <w:vAlign w:val="center"/>
          </w:tcPr>
          <w:p w14:paraId="01E146A9" w14:textId="337C1B40" w:rsidR="00662D84" w:rsidRPr="00794556" w:rsidRDefault="00662D84" w:rsidP="00590E33">
            <w:pPr>
              <w:pStyle w:val="NoSpacing"/>
            </w:pPr>
            <w:r w:rsidRPr="004A2868">
              <w:rPr>
                <w:b/>
                <w:bCs/>
              </w:rPr>
              <w:t>Degree two</w:t>
            </w:r>
            <w:r w:rsidRPr="00794556">
              <w:t>: Remotely controlled ship with seafarers on board: The ship is controlled and operated from another location. Seafarers are available on board to take control and to operate the shipboard systems and functions.</w:t>
            </w:r>
          </w:p>
        </w:tc>
        <w:tc>
          <w:tcPr>
            <w:tcW w:w="4950" w:type="dxa"/>
            <w:vAlign w:val="center"/>
          </w:tcPr>
          <w:p w14:paraId="170370F9" w14:textId="7DF652EC" w:rsidR="00662D84" w:rsidRPr="00794556" w:rsidRDefault="00662D84" w:rsidP="00590E33">
            <w:pPr>
              <w:pStyle w:val="NoSpacing"/>
            </w:pPr>
            <w:r w:rsidRPr="00794556">
              <w:t>Level 4 – Computer suggest a single alternative</w:t>
            </w:r>
          </w:p>
        </w:tc>
      </w:tr>
      <w:tr w:rsidR="00662D84" w:rsidRPr="00794556" w14:paraId="1EA9E869" w14:textId="5267E191" w:rsidTr="00590E33">
        <w:trPr>
          <w:trHeight w:val="341"/>
        </w:trPr>
        <w:tc>
          <w:tcPr>
            <w:tcW w:w="4855" w:type="dxa"/>
            <w:vMerge/>
            <w:vAlign w:val="center"/>
          </w:tcPr>
          <w:p w14:paraId="224AD6DC" w14:textId="77777777" w:rsidR="00662D84" w:rsidRPr="00794556" w:rsidRDefault="00662D84" w:rsidP="00590E33">
            <w:pPr>
              <w:pStyle w:val="NoSpacing"/>
            </w:pPr>
          </w:p>
        </w:tc>
        <w:tc>
          <w:tcPr>
            <w:tcW w:w="4950" w:type="dxa"/>
            <w:vAlign w:val="center"/>
          </w:tcPr>
          <w:p w14:paraId="0C24C681" w14:textId="16FCE552" w:rsidR="00662D84" w:rsidRPr="00794556" w:rsidRDefault="00662D84" w:rsidP="00590E33">
            <w:pPr>
              <w:pStyle w:val="NoSpacing"/>
            </w:pPr>
            <w:r w:rsidRPr="00794556">
              <w:t>Level 5 – The computer executes the suggested action if the human approves</w:t>
            </w:r>
          </w:p>
        </w:tc>
      </w:tr>
      <w:tr w:rsidR="00662D84" w:rsidRPr="00794556" w14:paraId="416D6872" w14:textId="5CB6C23A" w:rsidTr="00590E33">
        <w:trPr>
          <w:trHeight w:val="836"/>
        </w:trPr>
        <w:tc>
          <w:tcPr>
            <w:tcW w:w="4855" w:type="dxa"/>
            <w:vMerge/>
            <w:vAlign w:val="center"/>
          </w:tcPr>
          <w:p w14:paraId="1B4503AA" w14:textId="77777777" w:rsidR="00662D84" w:rsidRPr="00794556" w:rsidRDefault="00662D84" w:rsidP="00590E33">
            <w:pPr>
              <w:pStyle w:val="NoSpacing"/>
            </w:pPr>
          </w:p>
        </w:tc>
        <w:tc>
          <w:tcPr>
            <w:tcW w:w="4950" w:type="dxa"/>
            <w:vAlign w:val="center"/>
          </w:tcPr>
          <w:p w14:paraId="7745CD0C" w14:textId="482E17C9" w:rsidR="00662D84" w:rsidRPr="00794556" w:rsidRDefault="00662D84" w:rsidP="00590E33">
            <w:pPr>
              <w:pStyle w:val="NoSpacing"/>
            </w:pPr>
            <w:r w:rsidRPr="00794556">
              <w:t>Level 6 – The computer allows the human restricted time to veto before automatic execution</w:t>
            </w:r>
          </w:p>
        </w:tc>
      </w:tr>
      <w:tr w:rsidR="004A2868" w:rsidRPr="00794556" w14:paraId="0B107673" w14:textId="1D259A13" w:rsidTr="00573767">
        <w:trPr>
          <w:trHeight w:val="584"/>
        </w:trPr>
        <w:tc>
          <w:tcPr>
            <w:tcW w:w="4855" w:type="dxa"/>
            <w:vMerge w:val="restart"/>
            <w:vAlign w:val="center"/>
          </w:tcPr>
          <w:p w14:paraId="3FEDF698" w14:textId="3B2E4602" w:rsidR="004A2868" w:rsidRPr="00794556" w:rsidRDefault="004A2868" w:rsidP="00590E33">
            <w:pPr>
              <w:pStyle w:val="NoSpacing"/>
            </w:pPr>
            <w:r w:rsidRPr="004A2868">
              <w:rPr>
                <w:b/>
                <w:bCs/>
              </w:rPr>
              <w:t>Degree three</w:t>
            </w:r>
            <w:r w:rsidRPr="00794556">
              <w:t>: Remotely controlled ship without seafarers on board: The ship is controlled and operated from another location. There are no seafarers on board.</w:t>
            </w:r>
          </w:p>
        </w:tc>
        <w:tc>
          <w:tcPr>
            <w:tcW w:w="4950" w:type="dxa"/>
            <w:vAlign w:val="center"/>
          </w:tcPr>
          <w:p w14:paraId="1D4CA3B3" w14:textId="3651F5C5" w:rsidR="004A2868" w:rsidRPr="00794556" w:rsidRDefault="004A2868" w:rsidP="00590E33">
            <w:pPr>
              <w:pStyle w:val="NoSpacing"/>
            </w:pPr>
            <w:r w:rsidRPr="00794556">
              <w:t>Level 7 – The computer executes automatically, when necessary informing human</w:t>
            </w:r>
          </w:p>
        </w:tc>
      </w:tr>
      <w:tr w:rsidR="004A2868" w:rsidRPr="00794556" w14:paraId="12E1219A" w14:textId="4CB23F07" w:rsidTr="00573767">
        <w:trPr>
          <w:trHeight w:val="530"/>
        </w:trPr>
        <w:tc>
          <w:tcPr>
            <w:tcW w:w="4855" w:type="dxa"/>
            <w:vMerge/>
            <w:vAlign w:val="center"/>
          </w:tcPr>
          <w:p w14:paraId="29B42722" w14:textId="77777777" w:rsidR="004A2868" w:rsidRPr="00794556" w:rsidRDefault="004A2868" w:rsidP="00590E33">
            <w:pPr>
              <w:pStyle w:val="NoSpacing"/>
            </w:pPr>
          </w:p>
        </w:tc>
        <w:tc>
          <w:tcPr>
            <w:tcW w:w="4950" w:type="dxa"/>
            <w:vAlign w:val="center"/>
          </w:tcPr>
          <w:p w14:paraId="119CD2F3" w14:textId="32B936CA" w:rsidR="004A2868" w:rsidRPr="00794556" w:rsidRDefault="004A2868" w:rsidP="00590E33">
            <w:pPr>
              <w:pStyle w:val="NoSpacing"/>
            </w:pPr>
            <w:r w:rsidRPr="00794556">
              <w:t>Level 8 – The computer informs human only if asked</w:t>
            </w:r>
          </w:p>
        </w:tc>
      </w:tr>
      <w:tr w:rsidR="004A2868" w:rsidRPr="00794556" w14:paraId="53CB9312" w14:textId="4FDC909E" w:rsidTr="00573767">
        <w:trPr>
          <w:trHeight w:val="620"/>
        </w:trPr>
        <w:tc>
          <w:tcPr>
            <w:tcW w:w="4855" w:type="dxa"/>
            <w:vMerge/>
            <w:vAlign w:val="center"/>
          </w:tcPr>
          <w:p w14:paraId="717DE115" w14:textId="6EBD2FA7" w:rsidR="004A2868" w:rsidRPr="00794556" w:rsidRDefault="004A2868" w:rsidP="00590E33">
            <w:pPr>
              <w:pStyle w:val="NoSpacing"/>
            </w:pPr>
          </w:p>
        </w:tc>
        <w:tc>
          <w:tcPr>
            <w:tcW w:w="4950" w:type="dxa"/>
            <w:vAlign w:val="center"/>
          </w:tcPr>
          <w:p w14:paraId="61D2D547" w14:textId="36A3BEEC" w:rsidR="004A2868" w:rsidRPr="00794556" w:rsidRDefault="004A2868" w:rsidP="00590E33">
            <w:pPr>
              <w:pStyle w:val="NoSpacing"/>
            </w:pPr>
            <w:r w:rsidRPr="00794556">
              <w:t>Level 9 – The computer informs human only if it (the computer) decides so</w:t>
            </w:r>
          </w:p>
        </w:tc>
      </w:tr>
      <w:tr w:rsidR="00662D84" w:rsidRPr="00794556" w14:paraId="2190BEB9" w14:textId="61406A08" w:rsidTr="00590E33">
        <w:tc>
          <w:tcPr>
            <w:tcW w:w="4855" w:type="dxa"/>
            <w:vAlign w:val="center"/>
          </w:tcPr>
          <w:p w14:paraId="40388E97" w14:textId="6ADA0CD5" w:rsidR="00662D84" w:rsidRPr="00794556" w:rsidRDefault="004A2868" w:rsidP="00590E33">
            <w:pPr>
              <w:pStyle w:val="NoSpacing"/>
            </w:pPr>
            <w:r w:rsidRPr="004A2868">
              <w:rPr>
                <w:b/>
                <w:bCs/>
              </w:rPr>
              <w:t>Degree four</w:t>
            </w:r>
            <w:r w:rsidRPr="00794556">
              <w:t>: Fully autonomous ship: The operating system of the ship is able to make decisions and determine actions by itself.</w:t>
            </w:r>
          </w:p>
        </w:tc>
        <w:tc>
          <w:tcPr>
            <w:tcW w:w="4950" w:type="dxa"/>
            <w:vAlign w:val="center"/>
          </w:tcPr>
          <w:p w14:paraId="43D5EF7B" w14:textId="2D6C6BC9" w:rsidR="00662D84" w:rsidRPr="00794556" w:rsidRDefault="00662D84" w:rsidP="00590E33">
            <w:pPr>
              <w:pStyle w:val="NoSpacing"/>
            </w:pPr>
            <w:r w:rsidRPr="00794556">
              <w:t>Level 10 – The computer does everything autonomously, ignores human</w:t>
            </w:r>
          </w:p>
        </w:tc>
      </w:tr>
    </w:tbl>
    <w:p w14:paraId="33855691" w14:textId="77777777" w:rsidR="008B106A" w:rsidRDefault="008B106A" w:rsidP="006C251E">
      <w:pPr>
        <w:pStyle w:val="BodyText"/>
      </w:pPr>
    </w:p>
    <w:p w14:paraId="3AC6C6C8" w14:textId="28FBB82A" w:rsidR="006C251E" w:rsidRDefault="000B66FC" w:rsidP="006C251E">
      <w:pPr>
        <w:pStyle w:val="BodyText"/>
      </w:pPr>
      <w:r>
        <w:t>.</w:t>
      </w:r>
    </w:p>
    <w:p w14:paraId="2D5A4709" w14:textId="70A1BAD0" w:rsidR="00791EBC" w:rsidRDefault="006C251E" w:rsidP="00414698">
      <w:pPr>
        <w:pStyle w:val="Heading2"/>
      </w:pPr>
      <w:bookmarkStart w:id="43" w:name="_Toc66949238"/>
      <w:r>
        <w:t>IALA and MASS</w:t>
      </w:r>
      <w:bookmarkEnd w:id="43"/>
    </w:p>
    <w:p w14:paraId="14E5659A" w14:textId="65E06C22" w:rsidR="006C251E" w:rsidRDefault="006C251E" w:rsidP="006C251E">
      <w:pPr>
        <w:pStyle w:val="Heading2separationline"/>
      </w:pPr>
    </w:p>
    <w:p w14:paraId="1DC1FB6D" w14:textId="7491324F" w:rsidR="00330891" w:rsidRDefault="00330891" w:rsidP="006C251E">
      <w:pPr>
        <w:pStyle w:val="BodyText"/>
      </w:pPr>
      <w:r>
        <w:t xml:space="preserve">The establishment of safe and secure environments in which MASS can operate can be </w:t>
      </w:r>
      <w:r w:rsidR="00C11EE5">
        <w:t xml:space="preserve">helped through the provision of </w:t>
      </w:r>
      <w:proofErr w:type="spellStart"/>
      <w:r w:rsidR="00C11EE5">
        <w:t>AtoN</w:t>
      </w:r>
      <w:proofErr w:type="spellEnd"/>
      <w:r w:rsidR="00C11EE5">
        <w:t xml:space="preserve">.  IALA provides guidance on </w:t>
      </w:r>
      <w:proofErr w:type="spellStart"/>
      <w:r>
        <w:t>AtoN</w:t>
      </w:r>
      <w:proofErr w:type="spellEnd"/>
      <w:r>
        <w:t xml:space="preserve"> that </w:t>
      </w:r>
      <w:r w:rsidR="00C11EE5">
        <w:t xml:space="preserve">can be used to support a MASS environment, including: </w:t>
      </w:r>
    </w:p>
    <w:p w14:paraId="52D55CB4" w14:textId="0143F78A" w:rsidR="00330891" w:rsidRDefault="00330891" w:rsidP="00120D12">
      <w:pPr>
        <w:pStyle w:val="BodyText"/>
        <w:numPr>
          <w:ilvl w:val="0"/>
          <w:numId w:val="37"/>
        </w:numPr>
      </w:pPr>
      <w:r>
        <w:t xml:space="preserve">Fixed shore side </w:t>
      </w:r>
      <w:proofErr w:type="spellStart"/>
      <w:r>
        <w:t>AtoN</w:t>
      </w:r>
      <w:proofErr w:type="spellEnd"/>
      <w:r>
        <w:t xml:space="preserve"> </w:t>
      </w:r>
    </w:p>
    <w:p w14:paraId="0BC55AA4" w14:textId="277C1FE8" w:rsidR="00330891" w:rsidRDefault="00330891" w:rsidP="00120D12">
      <w:pPr>
        <w:pStyle w:val="BodyText"/>
        <w:numPr>
          <w:ilvl w:val="0"/>
          <w:numId w:val="37"/>
        </w:numPr>
      </w:pPr>
      <w:r>
        <w:t xml:space="preserve">Floating </w:t>
      </w:r>
      <w:proofErr w:type="spellStart"/>
      <w:r>
        <w:t>AtoN</w:t>
      </w:r>
      <w:proofErr w:type="spellEnd"/>
      <w:r>
        <w:t xml:space="preserve"> </w:t>
      </w:r>
    </w:p>
    <w:p w14:paraId="49836C93" w14:textId="50FBA1EE" w:rsidR="00330891" w:rsidRDefault="00330891" w:rsidP="00120D12">
      <w:pPr>
        <w:pStyle w:val="BodyText"/>
        <w:numPr>
          <w:ilvl w:val="0"/>
          <w:numId w:val="37"/>
        </w:numPr>
      </w:pPr>
      <w:r>
        <w:t xml:space="preserve">Virtual </w:t>
      </w:r>
      <w:proofErr w:type="spellStart"/>
      <w:r>
        <w:t>AtoN</w:t>
      </w:r>
      <w:proofErr w:type="spellEnd"/>
      <w:r w:rsidR="001E20F1">
        <w:t xml:space="preserve"> </w:t>
      </w:r>
    </w:p>
    <w:p w14:paraId="5110B143" w14:textId="0C5DE8B2" w:rsidR="00330891" w:rsidRDefault="00330891" w:rsidP="00120D12">
      <w:pPr>
        <w:pStyle w:val="BodyText"/>
        <w:numPr>
          <w:ilvl w:val="0"/>
          <w:numId w:val="37"/>
        </w:numPr>
      </w:pPr>
      <w:r>
        <w:t xml:space="preserve">Marking of physical </w:t>
      </w:r>
      <w:proofErr w:type="spellStart"/>
      <w:r>
        <w:t>AtoN</w:t>
      </w:r>
      <w:proofErr w:type="spellEnd"/>
      <w:r>
        <w:t xml:space="preserve"> using Synthetic </w:t>
      </w:r>
      <w:proofErr w:type="spellStart"/>
      <w:r>
        <w:t>AtoN</w:t>
      </w:r>
      <w:proofErr w:type="spellEnd"/>
    </w:p>
    <w:p w14:paraId="72F41C9C" w14:textId="2E86274C" w:rsidR="00330891" w:rsidRDefault="00330891" w:rsidP="00120D12">
      <w:pPr>
        <w:pStyle w:val="BodyText"/>
        <w:numPr>
          <w:ilvl w:val="0"/>
          <w:numId w:val="37"/>
        </w:numPr>
      </w:pPr>
      <w:r>
        <w:t xml:space="preserve">The transmission of local and applicable Meteorological and </w:t>
      </w:r>
      <w:r w:rsidR="001E20F1">
        <w:t xml:space="preserve">Hydrographic </w:t>
      </w:r>
      <w:r>
        <w:t xml:space="preserve">data using </w:t>
      </w:r>
      <w:r w:rsidR="00C11EE5">
        <w:t xml:space="preserve">Application Specific Messages (ASM) contained in </w:t>
      </w:r>
      <w:r>
        <w:t>IMO Circular SN.1</w:t>
      </w:r>
      <w:r w:rsidR="00C11EE5">
        <w:t>/</w:t>
      </w:r>
      <w:r>
        <w:t xml:space="preserve"> 289 </w:t>
      </w:r>
    </w:p>
    <w:p w14:paraId="6F7D301E" w14:textId="77777777" w:rsidR="00792837" w:rsidRDefault="00792837" w:rsidP="00792837">
      <w:pPr>
        <w:pStyle w:val="BodyText"/>
        <w:numPr>
          <w:ilvl w:val="0"/>
          <w:numId w:val="37"/>
        </w:numPr>
      </w:pPr>
      <w:r>
        <w:t xml:space="preserve">Supporting the safe and efficient operations within a VTS environment </w:t>
      </w:r>
    </w:p>
    <w:p w14:paraId="7A8945A3" w14:textId="5D078594" w:rsidR="00752656" w:rsidRDefault="00752656" w:rsidP="00120D12">
      <w:pPr>
        <w:pStyle w:val="BodyText"/>
        <w:numPr>
          <w:ilvl w:val="0"/>
          <w:numId w:val="37"/>
        </w:numPr>
      </w:pPr>
      <w:r>
        <w:t xml:space="preserve">Ensuring communication between vessels within a Vessel Traffic Services (VTS) environment, recognising the different </w:t>
      </w:r>
      <w:r w:rsidR="001E20F1">
        <w:t xml:space="preserve">degrees or </w:t>
      </w:r>
      <w:r>
        <w:t>levels of autonomy</w:t>
      </w:r>
    </w:p>
    <w:p w14:paraId="7FBEA233" w14:textId="30036F67" w:rsidR="00752656" w:rsidRDefault="00752656" w:rsidP="00120D12">
      <w:pPr>
        <w:pStyle w:val="BodyText"/>
        <w:numPr>
          <w:ilvl w:val="0"/>
          <w:numId w:val="37"/>
        </w:numPr>
      </w:pPr>
      <w:r>
        <w:t>Sharing of a common operating picture for situational awareness of the waterway within Vessel Traffic Services (VTS) environment</w:t>
      </w:r>
    </w:p>
    <w:p w14:paraId="1FE94821" w14:textId="1ED5B370" w:rsidR="00752656" w:rsidRDefault="004A2868" w:rsidP="00120D12">
      <w:pPr>
        <w:pStyle w:val="BodyText"/>
        <w:numPr>
          <w:ilvl w:val="0"/>
          <w:numId w:val="37"/>
        </w:numPr>
      </w:pPr>
      <w:r>
        <w:t>Scoping and development</w:t>
      </w:r>
      <w:r w:rsidR="00E46FE4">
        <w:t xml:space="preserve"> of guidance on</w:t>
      </w:r>
      <w:r>
        <w:t xml:space="preserve"> the i</w:t>
      </w:r>
      <w:r w:rsidR="00752656">
        <w:t>nteraction between VTS and the control centre for MASS (Shore Control Centre, SCC)</w:t>
      </w:r>
    </w:p>
    <w:p w14:paraId="7009E19E" w14:textId="77777777" w:rsidR="001E20F1" w:rsidRDefault="00330891" w:rsidP="00120D12">
      <w:pPr>
        <w:pStyle w:val="BodyText"/>
        <w:numPr>
          <w:ilvl w:val="0"/>
          <w:numId w:val="37"/>
        </w:numPr>
      </w:pPr>
      <w:r>
        <w:t xml:space="preserve">The tracking of </w:t>
      </w:r>
      <w:r w:rsidR="004704E2">
        <w:t xml:space="preserve">both </w:t>
      </w:r>
      <w:r w:rsidR="00D55EF3">
        <w:t>MASS and non</w:t>
      </w:r>
      <w:r w:rsidR="00F52B1D">
        <w:t>-</w:t>
      </w:r>
      <w:r w:rsidR="00D55EF3">
        <w:t xml:space="preserve">MASS vessels to support </w:t>
      </w:r>
      <w:r w:rsidR="00DE1A02">
        <w:t xml:space="preserve">the traffic image. </w:t>
      </w:r>
    </w:p>
    <w:p w14:paraId="444B1A2E" w14:textId="77777777" w:rsidR="001E20F1" w:rsidRDefault="001E20F1" w:rsidP="00120D12">
      <w:pPr>
        <w:pStyle w:val="BodyText"/>
        <w:numPr>
          <w:ilvl w:val="0"/>
          <w:numId w:val="37"/>
        </w:numPr>
      </w:pPr>
      <w:r>
        <w:t>Cyber Security – cyber risk management</w:t>
      </w:r>
    </w:p>
    <w:p w14:paraId="789AE09E" w14:textId="052EF225" w:rsidR="00330891" w:rsidRDefault="001E20F1" w:rsidP="00120D12">
      <w:pPr>
        <w:pStyle w:val="BodyText"/>
        <w:numPr>
          <w:ilvl w:val="0"/>
          <w:numId w:val="37"/>
        </w:numPr>
      </w:pPr>
      <w:r>
        <w:t>Augmentation of positioning systems</w:t>
      </w:r>
      <w:r w:rsidR="00330891">
        <w:t xml:space="preserve"> </w:t>
      </w:r>
    </w:p>
    <w:p w14:paraId="750C36B3" w14:textId="51C6C7B8" w:rsidR="00792837" w:rsidRDefault="00792837" w:rsidP="00120D12">
      <w:pPr>
        <w:pStyle w:val="BodyText"/>
        <w:numPr>
          <w:ilvl w:val="0"/>
          <w:numId w:val="37"/>
        </w:numPr>
      </w:pPr>
      <w:r>
        <w:t>Promoting standardization of data transfer</w:t>
      </w:r>
    </w:p>
    <w:p w14:paraId="69F6CB0C" w14:textId="43474DCE" w:rsidR="00330891" w:rsidRDefault="00330891" w:rsidP="006C251E">
      <w:pPr>
        <w:pStyle w:val="BodyText"/>
      </w:pPr>
      <w:r>
        <w:t xml:space="preserve">The above requires digital communication systems </w:t>
      </w:r>
      <w:r w:rsidR="00C11EE5">
        <w:t>that</w:t>
      </w:r>
      <w:r>
        <w:t xml:space="preserve"> include AIS</w:t>
      </w:r>
      <w:r w:rsidR="00C11EE5">
        <w:t>.  The ASM is evolving within VDES.  The</w:t>
      </w:r>
      <w:r>
        <w:t xml:space="preserve"> VDE component</w:t>
      </w:r>
      <w:r w:rsidR="00C11EE5">
        <w:t xml:space="preserve">, when </w:t>
      </w:r>
      <w:r>
        <w:t xml:space="preserve">available, </w:t>
      </w:r>
      <w:r w:rsidR="00C11EE5">
        <w:t>will also be relevant</w:t>
      </w:r>
      <w:r>
        <w:t>.</w:t>
      </w:r>
    </w:p>
    <w:p w14:paraId="2180B606" w14:textId="3238A106" w:rsidR="00C11EE5" w:rsidRDefault="00C11EE5" w:rsidP="006C251E">
      <w:pPr>
        <w:pStyle w:val="BodyText"/>
      </w:pPr>
      <w:r>
        <w:t xml:space="preserve">Other digital data exchange capabilities, including developments in 4G and 5G, digital VHF Voice and </w:t>
      </w:r>
      <w:r w:rsidR="00A027ED">
        <w:t xml:space="preserve">satellite technologies will also be relevant to establishing a suitable MASS environment. </w:t>
      </w:r>
    </w:p>
    <w:p w14:paraId="7B63F809" w14:textId="3644BE57" w:rsidR="00791EBC" w:rsidRDefault="006C251E" w:rsidP="006C251E">
      <w:pPr>
        <w:pStyle w:val="Heading1"/>
      </w:pPr>
      <w:bookmarkStart w:id="44" w:name="_Toc66949239"/>
      <w:r>
        <w:t>MASS and Maritime Services</w:t>
      </w:r>
      <w:bookmarkEnd w:id="44"/>
    </w:p>
    <w:p w14:paraId="7F688598" w14:textId="583E696F" w:rsidR="006C251E" w:rsidRDefault="006C251E" w:rsidP="006C251E">
      <w:pPr>
        <w:pStyle w:val="Heading2separationline"/>
      </w:pPr>
    </w:p>
    <w:p w14:paraId="2C465937" w14:textId="5CA1969D" w:rsidR="006C251E" w:rsidRDefault="000670B7" w:rsidP="006C251E">
      <w:pPr>
        <w:pStyle w:val="BodyText"/>
      </w:pPr>
      <w:r>
        <w:t xml:space="preserve">The services delivered using physical, electronic and virtual </w:t>
      </w:r>
      <w:proofErr w:type="spellStart"/>
      <w:r>
        <w:t>AtoN</w:t>
      </w:r>
      <w:proofErr w:type="spellEnd"/>
      <w:r>
        <w:t xml:space="preserve"> environments for each of the four </w:t>
      </w:r>
      <w:r w:rsidR="00792837">
        <w:t>degrees</w:t>
      </w:r>
      <w:r w:rsidR="00A9394A">
        <w:t xml:space="preserve"> of autonomy identified by IMO </w:t>
      </w:r>
      <w:r>
        <w:t>could be different</w:t>
      </w:r>
      <w:r w:rsidR="00404699">
        <w:t xml:space="preserve"> noting that the</w:t>
      </w:r>
      <w:r w:rsidR="00870B9F">
        <w:t xml:space="preserve"> MASS could change its level of autonomy depending on its phase of </w:t>
      </w:r>
      <w:commentRangeStart w:id="45"/>
      <w:r w:rsidR="00870B9F">
        <w:t>voyage.</w:t>
      </w:r>
      <w:r w:rsidR="00A6440A">
        <w:t xml:space="preserve"> </w:t>
      </w:r>
      <w:commentRangeEnd w:id="45"/>
      <w:r w:rsidR="00792837">
        <w:rPr>
          <w:rStyle w:val="CommentReference"/>
        </w:rPr>
        <w:commentReference w:id="45"/>
      </w:r>
    </w:p>
    <w:p w14:paraId="46A2DEB2" w14:textId="79F2D950" w:rsidR="006C251E" w:rsidRDefault="007F22EE" w:rsidP="006C251E">
      <w:pPr>
        <w:pStyle w:val="Heading2"/>
      </w:pPr>
      <w:bookmarkStart w:id="46" w:name="_Toc66949240"/>
      <w:r>
        <w:t xml:space="preserve">considerations for provision of Marine aton in </w:t>
      </w:r>
      <w:r w:rsidR="006C251E">
        <w:t xml:space="preserve">MASS </w:t>
      </w:r>
      <w:r>
        <w:t>environment</w:t>
      </w:r>
      <w:bookmarkEnd w:id="46"/>
    </w:p>
    <w:p w14:paraId="0609D180" w14:textId="4643FDEA" w:rsidR="006C251E" w:rsidRDefault="006C251E" w:rsidP="006C251E">
      <w:pPr>
        <w:pStyle w:val="Heading2separationline"/>
      </w:pPr>
    </w:p>
    <w:p w14:paraId="2D15716D" w14:textId="0EBFAFC0" w:rsidR="000670B7" w:rsidRDefault="00A027ED" w:rsidP="006C251E">
      <w:pPr>
        <w:pStyle w:val="BodyText"/>
      </w:pPr>
      <w:r>
        <w:t>The</w:t>
      </w:r>
      <w:r w:rsidR="000670B7">
        <w:t xml:space="preserve"> </w:t>
      </w:r>
      <w:proofErr w:type="spellStart"/>
      <w:r w:rsidR="000670B7">
        <w:t>AtoN</w:t>
      </w:r>
      <w:proofErr w:type="spellEnd"/>
      <w:r w:rsidR="000670B7">
        <w:t xml:space="preserve"> to be delivered </w:t>
      </w:r>
      <w:r>
        <w:t xml:space="preserve">to support the various degrees of autonomy for MASS operations need to be identified considering: </w:t>
      </w:r>
    </w:p>
    <w:p w14:paraId="61B43F6B" w14:textId="39C484FF" w:rsidR="000670B7" w:rsidRDefault="000670B7" w:rsidP="00120D12">
      <w:pPr>
        <w:pStyle w:val="BodyText"/>
        <w:numPr>
          <w:ilvl w:val="0"/>
          <w:numId w:val="39"/>
        </w:numPr>
      </w:pPr>
      <w:r>
        <w:t>Risk Mitigation</w:t>
      </w:r>
    </w:p>
    <w:p w14:paraId="5AF1CEDA" w14:textId="28400397" w:rsidR="000670B7" w:rsidRDefault="008A2321" w:rsidP="00120D12">
      <w:pPr>
        <w:pStyle w:val="BodyText"/>
        <w:numPr>
          <w:ilvl w:val="0"/>
          <w:numId w:val="39"/>
        </w:numPr>
      </w:pPr>
      <w:r>
        <w:t xml:space="preserve">Services </w:t>
      </w:r>
      <w:r w:rsidR="000670B7">
        <w:t>to be rendered</w:t>
      </w:r>
      <w:r w:rsidR="009D4C06">
        <w:t xml:space="preserve"> to support</w:t>
      </w:r>
      <w:r>
        <w:t xml:space="preserve"> safe</w:t>
      </w:r>
      <w:r w:rsidR="009D4C06">
        <w:t xml:space="preserve"> </w:t>
      </w:r>
      <w:r w:rsidR="00792837">
        <w:t>navigation</w:t>
      </w:r>
    </w:p>
    <w:p w14:paraId="09995904" w14:textId="323FB47A" w:rsidR="000670B7" w:rsidRDefault="000670B7" w:rsidP="00120D12">
      <w:pPr>
        <w:pStyle w:val="BodyText"/>
        <w:numPr>
          <w:ilvl w:val="0"/>
          <w:numId w:val="39"/>
        </w:numPr>
      </w:pPr>
      <w:r>
        <w:t>Channels for service delivery / provision</w:t>
      </w:r>
    </w:p>
    <w:p w14:paraId="5AF89D6F" w14:textId="4C56CD27" w:rsidR="000670B7" w:rsidRDefault="000670B7" w:rsidP="00120D12">
      <w:pPr>
        <w:pStyle w:val="BodyText"/>
        <w:numPr>
          <w:ilvl w:val="0"/>
          <w:numId w:val="39"/>
        </w:numPr>
      </w:pPr>
      <w:r>
        <w:lastRenderedPageBreak/>
        <w:t xml:space="preserve">MASS service requirements </w:t>
      </w:r>
    </w:p>
    <w:p w14:paraId="3EE71DAE" w14:textId="20ED7310" w:rsidR="00F40E68" w:rsidRDefault="00F40E68" w:rsidP="00120D12">
      <w:pPr>
        <w:pStyle w:val="BodyText"/>
        <w:numPr>
          <w:ilvl w:val="0"/>
          <w:numId w:val="39"/>
        </w:numPr>
      </w:pPr>
      <w:proofErr w:type="spellStart"/>
      <w:r>
        <w:t>AtoN</w:t>
      </w:r>
      <w:proofErr w:type="spellEnd"/>
      <w:r>
        <w:t xml:space="preserve"> requirements in pilotage waters</w:t>
      </w:r>
    </w:p>
    <w:p w14:paraId="6584C9DC" w14:textId="39D917EE" w:rsidR="000670B7" w:rsidRDefault="000670B7" w:rsidP="00120D12">
      <w:pPr>
        <w:pStyle w:val="BodyText"/>
        <w:numPr>
          <w:ilvl w:val="0"/>
          <w:numId w:val="39"/>
        </w:numPr>
      </w:pPr>
      <w:r>
        <w:t>Remote berthing and connections to shore services</w:t>
      </w:r>
    </w:p>
    <w:p w14:paraId="01752F39" w14:textId="086E0DC8" w:rsidR="000670B7" w:rsidRDefault="000670B7" w:rsidP="00120D12">
      <w:pPr>
        <w:pStyle w:val="BodyText"/>
        <w:numPr>
          <w:ilvl w:val="0"/>
          <w:numId w:val="39"/>
        </w:numPr>
      </w:pPr>
      <w:r>
        <w:t>VTS environment interaction</w:t>
      </w:r>
    </w:p>
    <w:p w14:paraId="07A1608C" w14:textId="01135421" w:rsidR="000670B7" w:rsidRDefault="000670B7" w:rsidP="00120D12">
      <w:pPr>
        <w:pStyle w:val="BodyText"/>
        <w:numPr>
          <w:ilvl w:val="0"/>
          <w:numId w:val="39"/>
        </w:numPr>
      </w:pPr>
      <w:r>
        <w:t>Route Message transfer</w:t>
      </w:r>
    </w:p>
    <w:p w14:paraId="55018F3C" w14:textId="5D8F1861" w:rsidR="000670B7" w:rsidRDefault="000670B7" w:rsidP="00120D12">
      <w:pPr>
        <w:pStyle w:val="BodyText"/>
        <w:numPr>
          <w:ilvl w:val="0"/>
          <w:numId w:val="39"/>
        </w:numPr>
      </w:pPr>
      <w:r>
        <w:t>Local situational awareness</w:t>
      </w:r>
    </w:p>
    <w:p w14:paraId="37E0D4DD" w14:textId="499CC857" w:rsidR="000670B7" w:rsidRDefault="000670B7" w:rsidP="00120D12">
      <w:pPr>
        <w:pStyle w:val="BodyText"/>
        <w:numPr>
          <w:ilvl w:val="0"/>
          <w:numId w:val="39"/>
        </w:numPr>
      </w:pPr>
      <w:r>
        <w:t>Metrological systems and data</w:t>
      </w:r>
    </w:p>
    <w:p w14:paraId="4752FF32" w14:textId="2E080A62" w:rsidR="000670B7" w:rsidRDefault="00276BC5" w:rsidP="00120D12">
      <w:pPr>
        <w:pStyle w:val="BodyText"/>
        <w:numPr>
          <w:ilvl w:val="0"/>
          <w:numId w:val="39"/>
        </w:numPr>
      </w:pPr>
      <w:r>
        <w:t xml:space="preserve">Hydrographic </w:t>
      </w:r>
      <w:r w:rsidR="000670B7">
        <w:t>systems and data</w:t>
      </w:r>
    </w:p>
    <w:p w14:paraId="561503FE" w14:textId="2309EDFA" w:rsidR="000670B7" w:rsidRDefault="000670B7" w:rsidP="00120D12">
      <w:pPr>
        <w:pStyle w:val="BodyText"/>
        <w:numPr>
          <w:ilvl w:val="0"/>
          <w:numId w:val="39"/>
        </w:numPr>
      </w:pPr>
      <w:proofErr w:type="spellStart"/>
      <w:r>
        <w:t>AtoN</w:t>
      </w:r>
      <w:proofErr w:type="spellEnd"/>
      <w:r>
        <w:t xml:space="preserve"> availability</w:t>
      </w:r>
    </w:p>
    <w:p w14:paraId="26D32E61" w14:textId="1AFA8DE3" w:rsidR="006C251E" w:rsidRDefault="000670B7" w:rsidP="00120D12">
      <w:pPr>
        <w:pStyle w:val="BodyText"/>
        <w:numPr>
          <w:ilvl w:val="0"/>
          <w:numId w:val="39"/>
        </w:numPr>
      </w:pPr>
      <w:r>
        <w:t>Vessel traffic and density</w:t>
      </w:r>
    </w:p>
    <w:p w14:paraId="192201F4" w14:textId="609F2CD1" w:rsidR="00396B4C" w:rsidRDefault="00984CFD" w:rsidP="00120D12">
      <w:pPr>
        <w:pStyle w:val="BodyText"/>
        <w:numPr>
          <w:ilvl w:val="0"/>
          <w:numId w:val="39"/>
        </w:numPr>
      </w:pPr>
      <w:r>
        <w:t>Adaptation</w:t>
      </w:r>
      <w:r w:rsidR="00934CE0">
        <w:t xml:space="preserve"> </w:t>
      </w:r>
      <w:r w:rsidR="004124FA">
        <w:t xml:space="preserve">of traditional </w:t>
      </w:r>
      <w:proofErr w:type="spellStart"/>
      <w:r w:rsidR="004124FA">
        <w:t>AtoN</w:t>
      </w:r>
      <w:proofErr w:type="spellEnd"/>
      <w:r w:rsidR="004124FA">
        <w:t xml:space="preserve"> services to support MASS</w:t>
      </w:r>
    </w:p>
    <w:p w14:paraId="52EF56B6" w14:textId="2F76590C" w:rsidR="00794A15" w:rsidRPr="006C251E" w:rsidRDefault="00794A15" w:rsidP="00120D12">
      <w:pPr>
        <w:pStyle w:val="BodyText"/>
        <w:numPr>
          <w:ilvl w:val="0"/>
          <w:numId w:val="39"/>
        </w:numPr>
      </w:pPr>
      <w:r>
        <w:t xml:space="preserve">Adopt, adapt or extend </w:t>
      </w:r>
      <w:r w:rsidR="009072B7">
        <w:t xml:space="preserve">existing </w:t>
      </w:r>
      <w:r>
        <w:t xml:space="preserve">technology </w:t>
      </w:r>
    </w:p>
    <w:p w14:paraId="68E21F88" w14:textId="17FB0B5C" w:rsidR="006C251E" w:rsidRDefault="006C251E" w:rsidP="006C251E">
      <w:pPr>
        <w:pStyle w:val="Heading1"/>
      </w:pPr>
      <w:bookmarkStart w:id="47" w:name="_Toc66949241"/>
      <w:r>
        <w:t>Development of MASS</w:t>
      </w:r>
      <w:bookmarkEnd w:id="47"/>
    </w:p>
    <w:p w14:paraId="0CAE9AAF" w14:textId="108328BC" w:rsidR="006C251E" w:rsidRDefault="006C251E" w:rsidP="006C251E">
      <w:pPr>
        <w:pStyle w:val="Heading1separatationline"/>
      </w:pPr>
    </w:p>
    <w:p w14:paraId="4F70CE68" w14:textId="0EF94170" w:rsidR="00595EBA" w:rsidRDefault="0082189D" w:rsidP="006C251E">
      <w:pPr>
        <w:pStyle w:val="BodyText"/>
      </w:pPr>
      <w:r>
        <w:t xml:space="preserve">An appropriate means for communications and data exchange, including redundancy, should be provided for the safe conduct of </w:t>
      </w:r>
      <w:r w:rsidR="004369AA">
        <w:t>any MASS</w:t>
      </w:r>
      <w:r>
        <w:t xml:space="preserve"> trial. (from MSC.1 Circ.1604)</w:t>
      </w:r>
    </w:p>
    <w:p w14:paraId="28C324E5" w14:textId="27AA6852" w:rsidR="006C251E" w:rsidRDefault="006C251E" w:rsidP="006C251E">
      <w:pPr>
        <w:pStyle w:val="BodyText"/>
      </w:pPr>
      <w:r w:rsidRPr="002D31AC">
        <w:rPr>
          <w:highlight w:val="yellow"/>
        </w:rPr>
        <w:t>Website for updates on MASS developments?  (perhaps an opportunity to provide IALA members with an online calendar of MASS activity / conferences; reference materials?)</w:t>
      </w:r>
    </w:p>
    <w:p w14:paraId="7214CBE6" w14:textId="77777777" w:rsidR="00AD498B" w:rsidRDefault="00AD498B" w:rsidP="007B27E9">
      <w:pPr>
        <w:pStyle w:val="BodyText"/>
      </w:pPr>
    </w:p>
    <w:p w14:paraId="14ED6FDA" w14:textId="77777777" w:rsidR="00EF6C15" w:rsidRDefault="00EF6C15" w:rsidP="007B27E9">
      <w:pPr>
        <w:pStyle w:val="BodyText"/>
      </w:pPr>
    </w:p>
    <w:p w14:paraId="344405B9" w14:textId="77777777" w:rsidR="00C51FA8" w:rsidRPr="005851DF" w:rsidRDefault="00C51FA8" w:rsidP="0007743C">
      <w:pPr>
        <w:pStyle w:val="Heading2"/>
        <w:rPr>
          <w:sz w:val="22"/>
        </w:rPr>
      </w:pPr>
      <w:bookmarkStart w:id="48" w:name="_Toc66949242"/>
      <w:r>
        <w:t>Related Developments</w:t>
      </w:r>
      <w:bookmarkEnd w:id="48"/>
    </w:p>
    <w:p w14:paraId="0F624ECA" w14:textId="5E0656FD" w:rsidR="0007743C" w:rsidRDefault="0007743C" w:rsidP="005851DF">
      <w:pPr>
        <w:pStyle w:val="Heading3"/>
      </w:pPr>
      <w:bookmarkStart w:id="49" w:name="_Toc66949243"/>
      <w:r>
        <w:t xml:space="preserve">Terrestrial </w:t>
      </w:r>
      <w:proofErr w:type="spellStart"/>
      <w:r>
        <w:t>AtoN</w:t>
      </w:r>
      <w:proofErr w:type="spellEnd"/>
      <w:r>
        <w:t xml:space="preserve"> in the aerospace environment</w:t>
      </w:r>
      <w:bookmarkEnd w:id="49"/>
    </w:p>
    <w:p w14:paraId="6C07B75E" w14:textId="77777777" w:rsidR="0007743C" w:rsidRDefault="0007743C" w:rsidP="00EA33BA">
      <w:pPr>
        <w:pStyle w:val="BodyText"/>
      </w:pPr>
      <w:r w:rsidRPr="00C51FA8">
        <w:t xml:space="preserve">The avionic domain has a various categories for types of airports. It appears that a similar system can be used for </w:t>
      </w:r>
      <w:proofErr w:type="spellStart"/>
      <w:r w:rsidRPr="00C51FA8">
        <w:t>AtoN</w:t>
      </w:r>
      <w:proofErr w:type="spellEnd"/>
      <w:r w:rsidRPr="00C51FA8">
        <w:t xml:space="preserve"> in the various maritime environments.</w:t>
      </w:r>
    </w:p>
    <w:p w14:paraId="4975614A" w14:textId="7C8D35E1" w:rsidR="0007743C" w:rsidRDefault="0007743C" w:rsidP="00EA33BA">
      <w:pPr>
        <w:pStyle w:val="BodyText"/>
      </w:pPr>
      <w:r w:rsidRPr="00C51FA8">
        <w:t>The aerospace industry has the following definitions for airports:</w:t>
      </w:r>
    </w:p>
    <w:p w14:paraId="5059065A" w14:textId="3A19E6FF" w:rsidR="00C32D73" w:rsidRPr="00C51FA8" w:rsidRDefault="000426E5" w:rsidP="004B5E89">
      <w:pPr>
        <w:pStyle w:val="Tablecaption"/>
        <w:jc w:val="center"/>
      </w:pPr>
      <w:bookmarkStart w:id="50" w:name="_Toc67325349"/>
      <w:ins w:id="51" w:author="Jaime Alvarez" w:date="2021-03-22T17:07:00Z">
        <w:r>
          <w:t xml:space="preserve">Description of airports by level of </w:t>
        </w:r>
        <w:r w:rsidR="004B5E89">
          <w:t>approach</w:t>
        </w:r>
      </w:ins>
      <w:bookmarkEnd w:id="50"/>
    </w:p>
    <w:p w14:paraId="37223FC8" w14:textId="77777777" w:rsidR="0007743C" w:rsidRDefault="0007743C" w:rsidP="0007743C"/>
    <w:tbl>
      <w:tblPr>
        <w:tblStyle w:val="TableGrid"/>
        <w:tblW w:w="0" w:type="auto"/>
        <w:tblInd w:w="250" w:type="dxa"/>
        <w:tblLook w:val="04A0" w:firstRow="1" w:lastRow="0" w:firstColumn="1" w:lastColumn="0" w:noHBand="0" w:noVBand="1"/>
      </w:tblPr>
      <w:tblGrid>
        <w:gridCol w:w="3127"/>
        <w:gridCol w:w="6818"/>
      </w:tblGrid>
      <w:tr w:rsidR="0007743C" w14:paraId="13E32915"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F5A4B6" w14:textId="77777777" w:rsidR="0007743C" w:rsidRDefault="0007743C">
            <w:pPr>
              <w:jc w:val="center"/>
              <w:rPr>
                <w:b/>
                <w:bCs/>
                <w:sz w:val="20"/>
              </w:rPr>
            </w:pPr>
            <w:r>
              <w:rPr>
                <w:b/>
                <w:bCs/>
                <w:sz w:val="20"/>
              </w:rPr>
              <w:t>Level</w:t>
            </w:r>
          </w:p>
        </w:tc>
        <w:tc>
          <w:tcPr>
            <w:tcW w:w="7172" w:type="dxa"/>
            <w:tcBorders>
              <w:top w:val="single" w:sz="4" w:space="0" w:color="auto"/>
              <w:left w:val="single" w:sz="4" w:space="0" w:color="auto"/>
              <w:bottom w:val="single" w:sz="4" w:space="0" w:color="auto"/>
              <w:right w:val="single" w:sz="4" w:space="0" w:color="auto"/>
            </w:tcBorders>
            <w:hideMark/>
          </w:tcPr>
          <w:p w14:paraId="65BCB7C7" w14:textId="77777777" w:rsidR="0007743C" w:rsidRDefault="0007743C">
            <w:pPr>
              <w:jc w:val="center"/>
              <w:rPr>
                <w:b/>
                <w:bCs/>
                <w:sz w:val="20"/>
              </w:rPr>
            </w:pPr>
            <w:r>
              <w:rPr>
                <w:b/>
                <w:bCs/>
                <w:sz w:val="20"/>
              </w:rPr>
              <w:t>Description</w:t>
            </w:r>
          </w:p>
        </w:tc>
      </w:tr>
      <w:tr w:rsidR="0007743C" w14:paraId="5EF5B489"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0CABD1AA" w14:textId="77777777" w:rsidR="0007743C" w:rsidRDefault="0007743C">
            <w:pPr>
              <w:rPr>
                <w:sz w:val="20"/>
              </w:rPr>
            </w:pPr>
            <w:r>
              <w:rPr>
                <w:sz w:val="20"/>
              </w:rPr>
              <w:t>Non- precision Approach Runway</w:t>
            </w:r>
          </w:p>
        </w:tc>
        <w:tc>
          <w:tcPr>
            <w:tcW w:w="7172" w:type="dxa"/>
            <w:tcBorders>
              <w:top w:val="single" w:sz="4" w:space="0" w:color="auto"/>
              <w:left w:val="single" w:sz="4" w:space="0" w:color="auto"/>
              <w:bottom w:val="single" w:sz="4" w:space="0" w:color="auto"/>
              <w:right w:val="single" w:sz="4" w:space="0" w:color="auto"/>
            </w:tcBorders>
            <w:hideMark/>
          </w:tcPr>
          <w:p w14:paraId="369721BA" w14:textId="77777777" w:rsidR="0007743C" w:rsidRDefault="0007743C">
            <w:pPr>
              <w:rPr>
                <w:sz w:val="20"/>
              </w:rPr>
            </w:pPr>
            <w:r>
              <w:rPr>
                <w:sz w:val="20"/>
              </w:rPr>
              <w:t>An instrument runway served by visual aids and nonvisual aid providing at least directional guidance adequate for a straight-in approach</w:t>
            </w:r>
          </w:p>
        </w:tc>
      </w:tr>
      <w:tr w:rsidR="0007743C" w14:paraId="1992FE96"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31BCF0D" w14:textId="77777777" w:rsidR="0007743C" w:rsidRDefault="0007743C">
            <w:pPr>
              <w:rPr>
                <w:sz w:val="20"/>
              </w:rPr>
            </w:pPr>
            <w:r>
              <w:rPr>
                <w:sz w:val="20"/>
              </w:rPr>
              <w:t>Precision Approach Runway, CAT I</w:t>
            </w:r>
          </w:p>
        </w:tc>
        <w:tc>
          <w:tcPr>
            <w:tcW w:w="7172" w:type="dxa"/>
            <w:tcBorders>
              <w:top w:val="single" w:sz="4" w:space="0" w:color="auto"/>
              <w:left w:val="single" w:sz="4" w:space="0" w:color="auto"/>
              <w:bottom w:val="single" w:sz="4" w:space="0" w:color="auto"/>
              <w:right w:val="single" w:sz="4" w:space="0" w:color="auto"/>
            </w:tcBorders>
            <w:hideMark/>
          </w:tcPr>
          <w:p w14:paraId="2CE2F30D" w14:textId="77777777" w:rsidR="0007743C" w:rsidRDefault="0007743C">
            <w:pPr>
              <w:rPr>
                <w:sz w:val="20"/>
              </w:rPr>
            </w:pPr>
            <w:r>
              <w:rPr>
                <w:sz w:val="20"/>
              </w:rPr>
              <w:t>A precision instrument approach and landing with a decision height not lower than 200 feet (60 meters) and with either a visibility of not less than 800 meters or a Runway Visual Range of not less than 550 meters</w:t>
            </w:r>
          </w:p>
        </w:tc>
      </w:tr>
      <w:tr w:rsidR="0007743C" w14:paraId="018D64A4"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3D7132" w14:textId="77777777" w:rsidR="0007743C" w:rsidRDefault="0007743C">
            <w:pPr>
              <w:rPr>
                <w:sz w:val="20"/>
              </w:rPr>
            </w:pPr>
            <w:r>
              <w:rPr>
                <w:sz w:val="20"/>
              </w:rPr>
              <w:t>Precision Approach Runway, CAT II</w:t>
            </w:r>
          </w:p>
        </w:tc>
        <w:tc>
          <w:tcPr>
            <w:tcW w:w="7172" w:type="dxa"/>
            <w:tcBorders>
              <w:top w:val="single" w:sz="4" w:space="0" w:color="auto"/>
              <w:left w:val="single" w:sz="4" w:space="0" w:color="auto"/>
              <w:bottom w:val="single" w:sz="4" w:space="0" w:color="auto"/>
              <w:right w:val="single" w:sz="4" w:space="0" w:color="auto"/>
            </w:tcBorders>
            <w:hideMark/>
          </w:tcPr>
          <w:p w14:paraId="4B2C678D" w14:textId="77777777" w:rsidR="0007743C" w:rsidRDefault="0007743C">
            <w:pPr>
              <w:rPr>
                <w:sz w:val="20"/>
                <w:lang w:bidi="en-US"/>
              </w:rPr>
            </w:pPr>
            <w:r>
              <w:rPr>
                <w:sz w:val="20"/>
              </w:rPr>
              <w:t>A precision instrument approach and landing with a decision height lower than 200 feet (60 meters) but not lower than 100 feet (30 meters) and a Runway Visual Range of not less than 350 meters</w:t>
            </w:r>
          </w:p>
        </w:tc>
      </w:tr>
      <w:tr w:rsidR="0007743C" w14:paraId="7632D18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285AA7F1" w14:textId="77777777" w:rsidR="0007743C" w:rsidRDefault="0007743C">
            <w:pPr>
              <w:rPr>
                <w:sz w:val="20"/>
              </w:rPr>
            </w:pPr>
            <w:r>
              <w:rPr>
                <w:sz w:val="20"/>
              </w:rPr>
              <w:t>Precision Approach Runway, CAT IIIA</w:t>
            </w:r>
          </w:p>
        </w:tc>
        <w:tc>
          <w:tcPr>
            <w:tcW w:w="7172" w:type="dxa"/>
            <w:tcBorders>
              <w:top w:val="single" w:sz="4" w:space="0" w:color="auto"/>
              <w:left w:val="single" w:sz="4" w:space="0" w:color="auto"/>
              <w:bottom w:val="single" w:sz="4" w:space="0" w:color="auto"/>
              <w:right w:val="single" w:sz="4" w:space="0" w:color="auto"/>
            </w:tcBorders>
            <w:hideMark/>
          </w:tcPr>
          <w:p w14:paraId="38E9A384" w14:textId="77777777" w:rsidR="0007743C" w:rsidRDefault="0007743C">
            <w:pPr>
              <w:rPr>
                <w:sz w:val="20"/>
                <w:lang w:bidi="en-US"/>
              </w:rPr>
            </w:pPr>
            <w:r>
              <w:rPr>
                <w:sz w:val="20"/>
              </w:rPr>
              <w:t>A precision instrument approach and landing with a decision height lower than 100 feet (30 meters) or no decision height, and a Runway Visual Range of not less than 200 meters</w:t>
            </w:r>
          </w:p>
        </w:tc>
      </w:tr>
      <w:tr w:rsidR="0007743C" w14:paraId="4ABA08F1"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69E51F0" w14:textId="77777777" w:rsidR="0007743C" w:rsidRDefault="0007743C">
            <w:pPr>
              <w:rPr>
                <w:sz w:val="20"/>
              </w:rPr>
            </w:pPr>
            <w:r>
              <w:rPr>
                <w:sz w:val="20"/>
              </w:rPr>
              <w:lastRenderedPageBreak/>
              <w:t>Precision Approach Runway, CAT IIIB</w:t>
            </w:r>
          </w:p>
        </w:tc>
        <w:tc>
          <w:tcPr>
            <w:tcW w:w="7172" w:type="dxa"/>
            <w:tcBorders>
              <w:top w:val="single" w:sz="4" w:space="0" w:color="auto"/>
              <w:left w:val="single" w:sz="4" w:space="0" w:color="auto"/>
              <w:bottom w:val="single" w:sz="4" w:space="0" w:color="auto"/>
              <w:right w:val="single" w:sz="4" w:space="0" w:color="auto"/>
            </w:tcBorders>
            <w:hideMark/>
          </w:tcPr>
          <w:p w14:paraId="52BA28BF" w14:textId="77777777" w:rsidR="0007743C" w:rsidRDefault="0007743C">
            <w:pPr>
              <w:rPr>
                <w:sz w:val="20"/>
                <w:lang w:bidi="en-US"/>
              </w:rPr>
            </w:pPr>
            <w:r>
              <w:rPr>
                <w:sz w:val="20"/>
              </w:rPr>
              <w:t>A precision instrument approach and landing with a decision height lower than 50 feet (15 meters) or no decision height, and a Runway Visual Range of less than 200 meters but not less than 50 meters</w:t>
            </w:r>
          </w:p>
        </w:tc>
      </w:tr>
      <w:tr w:rsidR="0007743C" w14:paraId="2B46D69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5DF5F26C" w14:textId="77777777" w:rsidR="0007743C" w:rsidRDefault="0007743C">
            <w:pPr>
              <w:rPr>
                <w:sz w:val="20"/>
              </w:rPr>
            </w:pPr>
            <w:r>
              <w:rPr>
                <w:sz w:val="20"/>
              </w:rPr>
              <w:t>Precision Approach Runway, CAT IIIC</w:t>
            </w:r>
          </w:p>
        </w:tc>
        <w:tc>
          <w:tcPr>
            <w:tcW w:w="7172" w:type="dxa"/>
            <w:tcBorders>
              <w:top w:val="single" w:sz="4" w:space="0" w:color="auto"/>
              <w:left w:val="single" w:sz="4" w:space="0" w:color="auto"/>
              <w:bottom w:val="single" w:sz="4" w:space="0" w:color="auto"/>
              <w:right w:val="single" w:sz="4" w:space="0" w:color="auto"/>
            </w:tcBorders>
            <w:hideMark/>
          </w:tcPr>
          <w:p w14:paraId="3F61F027" w14:textId="77777777" w:rsidR="0007743C" w:rsidRDefault="0007743C">
            <w:pPr>
              <w:rPr>
                <w:sz w:val="20"/>
                <w:lang w:bidi="en-US"/>
              </w:rPr>
            </w:pPr>
            <w:r>
              <w:rPr>
                <w:sz w:val="20"/>
              </w:rPr>
              <w:t>A precision instrument approach and landing with no decision height and no Runway Visual Range limitations</w:t>
            </w:r>
          </w:p>
        </w:tc>
      </w:tr>
    </w:tbl>
    <w:p w14:paraId="57A44C0E" w14:textId="77777777" w:rsidR="0007743C" w:rsidRDefault="0007743C" w:rsidP="0007743C">
      <w:pPr>
        <w:rPr>
          <w:rFonts w:ascii="Calibri" w:eastAsiaTheme="minorEastAsia" w:hAnsi="Calibri"/>
          <w:sz w:val="22"/>
          <w:szCs w:val="24"/>
        </w:rPr>
      </w:pPr>
    </w:p>
    <w:p w14:paraId="55069B10" w14:textId="77777777" w:rsidR="0007743C" w:rsidRDefault="0007743C" w:rsidP="000E5A39">
      <w:pPr>
        <w:pStyle w:val="Heading2"/>
      </w:pPr>
      <w:bookmarkStart w:id="52" w:name="_Toc66949244"/>
      <w:r>
        <w:t>IALA AtoN classification</w:t>
      </w:r>
      <w:bookmarkEnd w:id="52"/>
    </w:p>
    <w:p w14:paraId="797796D1" w14:textId="77777777" w:rsidR="0007743C" w:rsidRDefault="0007743C" w:rsidP="00EA33BA">
      <w:pPr>
        <w:pStyle w:val="BodyText"/>
      </w:pPr>
      <w:r>
        <w:t xml:space="preserve">Using the example of the aerospace sector, it appears that the maritime </w:t>
      </w:r>
      <w:proofErr w:type="spellStart"/>
      <w:r>
        <w:t>AtoN</w:t>
      </w:r>
      <w:proofErr w:type="spellEnd"/>
      <w:r>
        <w:t xml:space="preserve"> environment can develop a similar classification system leading to a known environment within the maritime </w:t>
      </w:r>
      <w:commentRangeStart w:id="53"/>
      <w:proofErr w:type="spellStart"/>
      <w:r>
        <w:t>AtoN</w:t>
      </w:r>
      <w:proofErr w:type="spellEnd"/>
      <w:r>
        <w:t xml:space="preserve"> area</w:t>
      </w:r>
      <w:commentRangeEnd w:id="53"/>
      <w:r w:rsidR="00EB6453">
        <w:rPr>
          <w:rStyle w:val="CommentReference"/>
        </w:rPr>
        <w:commentReference w:id="53"/>
      </w:r>
      <w:r>
        <w:t>.</w:t>
      </w:r>
    </w:p>
    <w:p w14:paraId="7BE1C03D" w14:textId="179FDB21" w:rsidR="0007743C" w:rsidRDefault="004B5E89" w:rsidP="004B5E89">
      <w:pPr>
        <w:pStyle w:val="Tablecaption"/>
        <w:jc w:val="center"/>
      </w:pPr>
      <w:bookmarkStart w:id="54" w:name="_Toc67325350"/>
      <w:ins w:id="55" w:author="Jaime Alvarez" w:date="2021-03-22T17:08:00Z">
        <w:r>
          <w:t xml:space="preserve">Example of </w:t>
        </w:r>
        <w:proofErr w:type="spellStart"/>
        <w:r>
          <w:t>AtoN</w:t>
        </w:r>
        <w:proofErr w:type="spellEnd"/>
        <w:r>
          <w:t xml:space="preserve"> area classification</w:t>
        </w:r>
      </w:ins>
      <w:bookmarkEnd w:id="54"/>
    </w:p>
    <w:tbl>
      <w:tblPr>
        <w:tblStyle w:val="TableGrid"/>
        <w:tblW w:w="0" w:type="auto"/>
        <w:tblInd w:w="250" w:type="dxa"/>
        <w:tblLook w:val="04A0" w:firstRow="1" w:lastRow="0" w:firstColumn="1" w:lastColumn="0" w:noHBand="0" w:noVBand="1"/>
      </w:tblPr>
      <w:tblGrid>
        <w:gridCol w:w="3124"/>
        <w:gridCol w:w="6821"/>
      </w:tblGrid>
      <w:tr w:rsidR="0007743C" w14:paraId="7679F304"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8EF28" w14:textId="77777777" w:rsidR="0007743C" w:rsidRDefault="0007743C">
            <w:pPr>
              <w:jc w:val="center"/>
              <w:rPr>
                <w:b/>
                <w:bCs/>
                <w:sz w:val="20"/>
              </w:rPr>
            </w:pPr>
            <w:r>
              <w:rPr>
                <w:b/>
                <w:bCs/>
                <w:sz w:val="20"/>
              </w:rPr>
              <w:t>Level</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B82E8" w14:textId="77777777" w:rsidR="0007743C" w:rsidRDefault="0007743C">
            <w:pPr>
              <w:jc w:val="center"/>
              <w:rPr>
                <w:b/>
                <w:bCs/>
                <w:sz w:val="20"/>
              </w:rPr>
            </w:pPr>
            <w:r>
              <w:rPr>
                <w:b/>
                <w:bCs/>
                <w:sz w:val="20"/>
              </w:rPr>
              <w:t>Description</w:t>
            </w:r>
          </w:p>
        </w:tc>
      </w:tr>
      <w:tr w:rsidR="0007743C" w14:paraId="6987D8A6"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CE0A8" w14:textId="77777777" w:rsidR="0007743C" w:rsidRDefault="0007743C">
            <w:pPr>
              <w:rPr>
                <w:sz w:val="20"/>
              </w:rPr>
            </w:pPr>
            <w:r>
              <w:rPr>
                <w:sz w:val="20"/>
              </w:rPr>
              <w:t>Category 1</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35EC7" w14:textId="77777777" w:rsidR="0007743C" w:rsidRDefault="0007743C">
            <w:pPr>
              <w:rPr>
                <w:sz w:val="20"/>
              </w:rPr>
            </w:pPr>
            <w:r>
              <w:rPr>
                <w:sz w:val="20"/>
              </w:rPr>
              <w:t>To be developed</w:t>
            </w:r>
          </w:p>
        </w:tc>
      </w:tr>
      <w:tr w:rsidR="0007743C" w14:paraId="6AF427E7"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8F48C6" w14:textId="77777777" w:rsidR="0007743C" w:rsidRDefault="0007743C">
            <w:pPr>
              <w:rPr>
                <w:sz w:val="20"/>
              </w:rPr>
            </w:pPr>
            <w:r>
              <w:rPr>
                <w:sz w:val="20"/>
              </w:rPr>
              <w:t>Category 2</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E7A00E" w14:textId="77777777" w:rsidR="0007743C" w:rsidRDefault="0007743C">
            <w:pPr>
              <w:rPr>
                <w:sz w:val="20"/>
              </w:rPr>
            </w:pPr>
            <w:r>
              <w:rPr>
                <w:sz w:val="20"/>
              </w:rPr>
              <w:t>To be developed</w:t>
            </w:r>
          </w:p>
        </w:tc>
      </w:tr>
      <w:tr w:rsidR="0007743C" w14:paraId="6C8F3ABE"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BBB8F" w14:textId="77777777" w:rsidR="0007743C" w:rsidRDefault="0007743C">
            <w:pPr>
              <w:rPr>
                <w:sz w:val="20"/>
              </w:rPr>
            </w:pPr>
            <w:r>
              <w:rPr>
                <w:sz w:val="20"/>
              </w:rPr>
              <w:t>Category 3</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7337D" w14:textId="77777777" w:rsidR="0007743C" w:rsidRDefault="0007743C">
            <w:pPr>
              <w:rPr>
                <w:sz w:val="20"/>
              </w:rPr>
            </w:pPr>
            <w:r>
              <w:rPr>
                <w:sz w:val="20"/>
              </w:rPr>
              <w:t>To be developed</w:t>
            </w:r>
          </w:p>
        </w:tc>
      </w:tr>
      <w:tr w:rsidR="0007743C" w14:paraId="4A212B3F"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D8049" w14:textId="77777777" w:rsidR="0007743C" w:rsidRDefault="0007743C">
            <w:pPr>
              <w:rPr>
                <w:sz w:val="20"/>
              </w:rPr>
            </w:pPr>
            <w:r>
              <w:rPr>
                <w:sz w:val="20"/>
              </w:rPr>
              <w:t>Category 4</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F54B2" w14:textId="77777777" w:rsidR="0007743C" w:rsidRDefault="0007743C">
            <w:pPr>
              <w:rPr>
                <w:sz w:val="20"/>
              </w:rPr>
            </w:pPr>
            <w:r>
              <w:rPr>
                <w:sz w:val="20"/>
              </w:rPr>
              <w:t>To be developed</w:t>
            </w:r>
          </w:p>
        </w:tc>
      </w:tr>
      <w:tr w:rsidR="0007743C" w14:paraId="6E9F20E0"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4F004" w14:textId="77777777" w:rsidR="0007743C" w:rsidRDefault="0007743C">
            <w:pPr>
              <w:rPr>
                <w:sz w:val="20"/>
              </w:rPr>
            </w:pPr>
            <w:r>
              <w:rPr>
                <w:sz w:val="20"/>
              </w:rPr>
              <w:t>Category 5</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8CB62" w14:textId="77777777" w:rsidR="0007743C" w:rsidRDefault="0007743C">
            <w:pPr>
              <w:rPr>
                <w:sz w:val="20"/>
              </w:rPr>
            </w:pPr>
            <w:r>
              <w:rPr>
                <w:sz w:val="20"/>
              </w:rPr>
              <w:t>To be developed</w:t>
            </w:r>
          </w:p>
        </w:tc>
      </w:tr>
    </w:tbl>
    <w:p w14:paraId="69BD2D01" w14:textId="77777777" w:rsidR="0007743C" w:rsidRDefault="0007743C" w:rsidP="0007743C">
      <w:pPr>
        <w:rPr>
          <w:rFonts w:ascii="Calibri" w:eastAsiaTheme="minorEastAsia" w:hAnsi="Calibri"/>
          <w:sz w:val="22"/>
          <w:szCs w:val="24"/>
        </w:rPr>
      </w:pPr>
    </w:p>
    <w:p w14:paraId="64401A83" w14:textId="2450325B" w:rsidR="00E069B6" w:rsidRDefault="006C251E" w:rsidP="00E069B6">
      <w:pPr>
        <w:pStyle w:val="Heading1"/>
      </w:pPr>
      <w:bookmarkStart w:id="56" w:name="_Toc66949245"/>
      <w:r>
        <w:t>Definitions</w:t>
      </w:r>
      <w:bookmarkEnd w:id="56"/>
    </w:p>
    <w:p w14:paraId="0A45FAC5" w14:textId="77777777" w:rsidR="00E069B6" w:rsidRDefault="00E069B6" w:rsidP="00E069B6">
      <w:pPr>
        <w:pStyle w:val="Heading1separatationline"/>
      </w:pPr>
    </w:p>
    <w:p w14:paraId="39B20F9D" w14:textId="7F00ABBE"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31"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7C99AFF" w14:textId="0E6F85FF" w:rsidR="00A027ED" w:rsidRDefault="00A027ED" w:rsidP="00E069B6">
      <w:pPr>
        <w:pStyle w:val="BodyText"/>
      </w:pPr>
      <w:r w:rsidRPr="00A027ED">
        <w:rPr>
          <w:highlight w:val="yellow"/>
        </w:rPr>
        <w:t>[Need to consider adding definitions to support MASS as appropriate</w:t>
      </w:r>
      <w:r>
        <w:t xml:space="preserve">] </w:t>
      </w:r>
    </w:p>
    <w:p w14:paraId="7F0DCEC7" w14:textId="4177A43C" w:rsidR="00E069B6" w:rsidRDefault="006C251E" w:rsidP="00E069B6">
      <w:pPr>
        <w:pStyle w:val="Heading1"/>
      </w:pPr>
      <w:bookmarkStart w:id="57" w:name="_Toc66949246"/>
      <w:r>
        <w:t>Acronyms</w:t>
      </w:r>
      <w:bookmarkEnd w:id="57"/>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r>
      <w:proofErr w:type="spellStart"/>
      <w:r>
        <w:t>ASM</w:t>
      </w:r>
      <w:proofErr w:type="spellEnd"/>
      <w:r>
        <w:t xml:space="preserve">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5E331D6D" w:rsidR="000670B7" w:rsidRDefault="000670B7" w:rsidP="00E069B6">
      <w:pPr>
        <w:pStyle w:val="Acronym"/>
      </w:pPr>
      <w:r>
        <w:t>VTS</w:t>
      </w:r>
      <w:r>
        <w:tab/>
        <w:t>Vessel Traffic Services</w:t>
      </w:r>
    </w:p>
    <w:p w14:paraId="6059D0ED" w14:textId="7CE6BBB0" w:rsidR="00D32DDF" w:rsidRDefault="006C251E" w:rsidP="002C77F4">
      <w:pPr>
        <w:pStyle w:val="Heading1"/>
      </w:pPr>
      <w:bookmarkStart w:id="58" w:name="_Toc66949247"/>
      <w:r>
        <w:t>References</w:t>
      </w:r>
      <w:bookmarkEnd w:id="58"/>
    </w:p>
    <w:p w14:paraId="70B10769" w14:textId="77777777" w:rsidR="00D32DDF" w:rsidRDefault="00D32DDF" w:rsidP="00D32DDF">
      <w:pPr>
        <w:pStyle w:val="Heading1separatationline"/>
      </w:pPr>
    </w:p>
    <w:p w14:paraId="7B1C26A6"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https://www.maritimeuk.org/media-centre/publications/maritime-autonomous-surface-ships-uk-code-practice/</w:t>
      </w:r>
    </w:p>
    <w:p w14:paraId="0203B0E9"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DNV.GL, Group Technology and Research, Position paper 2018, Remote Controlled and Autonomous ships</w:t>
      </w:r>
    </w:p>
    <w:p w14:paraId="62A67ED5"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AWA Position paper, Rolls Royce, Remote and Autonomous Ships, the next steps</w:t>
      </w:r>
    </w:p>
    <w:p w14:paraId="4EC084D7" w14:textId="5116B183" w:rsidR="0042565E" w:rsidRPr="00A027ED" w:rsidRDefault="000670B7" w:rsidP="00476942">
      <w:pPr>
        <w:pStyle w:val="BodyText"/>
        <w:rPr>
          <w:rFonts w:eastAsia="Times New Roman" w:cs="Times New Roman"/>
          <w:szCs w:val="20"/>
        </w:rPr>
      </w:pPr>
      <w:r w:rsidRPr="000670B7">
        <w:rPr>
          <w:rFonts w:eastAsia="Times New Roman" w:cs="Times New Roman"/>
          <w:szCs w:val="20"/>
        </w:rPr>
        <w:t>Review of Maritime Transports, 2018, UNCTAD</w:t>
      </w:r>
    </w:p>
    <w:sectPr w:rsidR="0042565E" w:rsidRPr="00A027ED" w:rsidSect="009C6CA5">
      <w:headerReference w:type="even" r:id="rId32"/>
      <w:headerReference w:type="default" r:id="rId33"/>
      <w:footerReference w:type="default" r:id="rId34"/>
      <w:headerReference w:type="first" r:id="rId35"/>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Jillian Carson-Jackson" w:date="2021-03-18T08:43:00Z" w:initials="JC">
    <w:p w14:paraId="77FED5CE" w14:textId="77777777" w:rsidR="00F86736" w:rsidRDefault="00F86736">
      <w:pPr>
        <w:pStyle w:val="CommentText"/>
      </w:pPr>
      <w:r>
        <w:rPr>
          <w:rStyle w:val="CommentReference"/>
        </w:rPr>
        <w:annotationRef/>
      </w:r>
      <w:r>
        <w:t xml:space="preserve">IALA Secretariat – please assist with formatting </w:t>
      </w:r>
    </w:p>
    <w:p w14:paraId="0F548D7C" w14:textId="57FF9EA3" w:rsidR="00F86736" w:rsidRDefault="00F86736">
      <w:pPr>
        <w:pStyle w:val="CommentText"/>
      </w:pPr>
      <w:r>
        <w:t xml:space="preserve">One table included, but format not picked up in the refresh of the tables. </w:t>
      </w:r>
    </w:p>
  </w:comment>
  <w:comment w:id="42" w:author="Jillian Carson-Jackson" w:date="2021-03-18T07:20:00Z" w:initials="JC">
    <w:p w14:paraId="5C93F43B" w14:textId="3D0468DF" w:rsidR="007573EF" w:rsidRDefault="007573EF">
      <w:pPr>
        <w:pStyle w:val="CommentText"/>
      </w:pPr>
      <w:r>
        <w:rPr>
          <w:rStyle w:val="CommentReference"/>
        </w:rPr>
        <w:annotationRef/>
      </w:r>
      <w:r>
        <w:t>Formatting – footnote or reference in the text?</w:t>
      </w:r>
    </w:p>
  </w:comment>
  <w:comment w:id="45" w:author="Jillian Carson-Jackson" w:date="2021-03-18T07:44:00Z" w:initials="JC">
    <w:p w14:paraId="53B8CA8F" w14:textId="1E50D71F" w:rsidR="00792837" w:rsidRDefault="00792837">
      <w:pPr>
        <w:pStyle w:val="CommentText"/>
      </w:pPr>
      <w:r>
        <w:rPr>
          <w:rStyle w:val="CommentReference"/>
        </w:rPr>
        <w:annotationRef/>
      </w:r>
      <w:r>
        <w:t xml:space="preserve">Include phases of voyage as per IMO </w:t>
      </w:r>
    </w:p>
  </w:comment>
  <w:comment w:id="53" w:author="Jillian Carson-Jackson" w:date="2021-03-17T19:35:00Z" w:initials="JC">
    <w:p w14:paraId="12858E8F" w14:textId="77777777" w:rsidR="007573EF" w:rsidRDefault="007573EF">
      <w:pPr>
        <w:pStyle w:val="CommentText"/>
      </w:pPr>
      <w:r>
        <w:rPr>
          <w:rStyle w:val="CommentReference"/>
        </w:rPr>
        <w:annotationRef/>
      </w:r>
      <w:r>
        <w:t xml:space="preserve">Propose a marine </w:t>
      </w:r>
      <w:proofErr w:type="spellStart"/>
      <w:r>
        <w:t>AtoN</w:t>
      </w:r>
      <w:proofErr w:type="spellEnd"/>
      <w:r>
        <w:t xml:space="preserve"> classification be developed</w:t>
      </w:r>
    </w:p>
    <w:p w14:paraId="4BD8452B" w14:textId="77777777" w:rsidR="000E5A39" w:rsidRDefault="000E5A39">
      <w:pPr>
        <w:pStyle w:val="CommentText"/>
      </w:pPr>
      <w:r>
        <w:t xml:space="preserve">Possible work item for ARM </w:t>
      </w:r>
    </w:p>
    <w:p w14:paraId="77D07F80" w14:textId="1B6EB798" w:rsidR="000E5A39" w:rsidRDefault="000E5A39">
      <w:pPr>
        <w:pStyle w:val="CommentText"/>
      </w:pPr>
      <w:r>
        <w:t xml:space="preserve">Link the ‘categories’ to the MASS degrees/levels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F548D7C" w15:done="0"/>
  <w15:commentEx w15:paraId="5C93F43B" w15:done="0"/>
  <w15:commentEx w15:paraId="53B8CA8F" w15:done="0"/>
  <w15:commentEx w15:paraId="77D07F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9122" w16cex:dateUtc="2021-03-17T21:43:00Z"/>
  <w16cex:commentExtensible w16cex:durableId="23FD7DD8" w16cex:dateUtc="2021-03-17T20:20:00Z"/>
  <w16cex:commentExtensible w16cex:durableId="23FD8379" w16cex:dateUtc="2021-03-17T20:44:00Z"/>
  <w16cex:commentExtensible w16cex:durableId="23FCD88C" w16cex:dateUtc="2021-03-17T0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548D7C" w16cid:durableId="23FD9122"/>
  <w16cid:commentId w16cid:paraId="5C93F43B" w16cid:durableId="23FD7DD8"/>
  <w16cid:commentId w16cid:paraId="53B8CA8F" w16cid:durableId="23FD8379"/>
  <w16cid:commentId w16cid:paraId="77D07F80" w16cid:durableId="23FCD8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85B70" w14:textId="77777777" w:rsidR="007573EF" w:rsidRDefault="007573EF" w:rsidP="003274DB">
      <w:r>
        <w:separator/>
      </w:r>
    </w:p>
    <w:p w14:paraId="2268D08D" w14:textId="77777777" w:rsidR="007573EF" w:rsidRDefault="007573EF"/>
  </w:endnote>
  <w:endnote w:type="continuationSeparator" w:id="0">
    <w:p w14:paraId="11B3B97A" w14:textId="77777777" w:rsidR="007573EF" w:rsidRDefault="007573EF" w:rsidP="003274DB">
      <w:r>
        <w:continuationSeparator/>
      </w:r>
    </w:p>
    <w:p w14:paraId="36DF4913" w14:textId="77777777" w:rsidR="007573EF" w:rsidRDefault="00757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7573EF" w:rsidRDefault="007573E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7573EF" w:rsidRDefault="007573E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7573EF" w:rsidRDefault="007573E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7573EF" w:rsidRDefault="007573E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7573EF" w:rsidRDefault="007573E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7573EF" w:rsidRPr="00330F50" w:rsidRDefault="007573EF"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7573EF" w:rsidRPr="00330F50" w:rsidRDefault="007573EF"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7573EF" w:rsidRPr="004B6107" w:rsidRDefault="007573E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7573EF" w:rsidRPr="004B6107" w:rsidRDefault="007573E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7573EF" w:rsidRPr="00910058" w:rsidRDefault="007573E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2B0E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7573EF" w:rsidRDefault="007573E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7272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6AA807F0" w:rsidR="007573EF" w:rsidRPr="00C907DF" w:rsidRDefault="007573E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426921DE" w:rsidR="007573EF" w:rsidRPr="00525922" w:rsidRDefault="007573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7573EF" w:rsidRPr="00C716E5" w:rsidRDefault="007573EF" w:rsidP="00C716E5">
    <w:pPr>
      <w:pStyle w:val="Footer"/>
      <w:rPr>
        <w:sz w:val="15"/>
        <w:szCs w:val="15"/>
      </w:rPr>
    </w:pPr>
  </w:p>
  <w:p w14:paraId="5BF15B3A" w14:textId="77777777" w:rsidR="007573EF" w:rsidRDefault="007573EF" w:rsidP="00C716E5">
    <w:pPr>
      <w:pStyle w:val="Footerportrait"/>
    </w:pPr>
  </w:p>
  <w:p w14:paraId="55459D6E" w14:textId="22AF89F4" w:rsidR="007573EF" w:rsidRPr="00C907DF" w:rsidRDefault="004B5E8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573EF" w:rsidRPr="00C907DF">
      <w:t xml:space="preserve"> </w:t>
    </w:r>
    <w:r>
      <w:fldChar w:fldCharType="begin"/>
    </w:r>
    <w:r>
      <w:instrText xml:space="preserve"> STYLEREF "Document number" \* MERGEFORMAT </w:instrText>
    </w:r>
    <w:r>
      <w:fldChar w:fldCharType="separate"/>
    </w:r>
    <w:r>
      <w:t>1???</w:t>
    </w:r>
    <w:r>
      <w:fldChar w:fldCharType="end"/>
    </w:r>
    <w:r w:rsidR="007573EF" w:rsidRPr="00C907DF">
      <w:t xml:space="preserve"> –</w:t>
    </w:r>
    <w:r w:rsidR="007573EF">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p>
  <w:p w14:paraId="6AB56B3C" w14:textId="254CEA50" w:rsidR="007573EF" w:rsidRPr="00C907DF" w:rsidRDefault="004B5E89" w:rsidP="00C716E5">
    <w:pPr>
      <w:pStyle w:val="Footerportrait"/>
    </w:pPr>
    <w:r>
      <w:fldChar w:fldCharType="begin"/>
    </w:r>
    <w:r>
      <w:instrText xml:space="preserve"> STYLEREF "Edition number" \* MERGEFORMAT </w:instrText>
    </w:r>
    <w:r>
      <w:fldChar w:fldCharType="separate"/>
    </w:r>
    <w:r>
      <w:t>Edition 1.0</w:t>
    </w:r>
    <w:r>
      <w:fldChar w:fldCharType="end"/>
    </w:r>
    <w:r w:rsidR="007573EF">
      <w:t xml:space="preserve">  </w:t>
    </w:r>
    <w:r>
      <w:fldChar w:fldCharType="begin"/>
    </w:r>
    <w:r>
      <w:instrText xml:space="preserve"> STYLEREF "Document date" \* MERGEFORMAT </w:instrText>
    </w:r>
    <w:r>
      <w:fldChar w:fldCharType="separate"/>
    </w:r>
    <w:r>
      <w:t>Document date</w:t>
    </w:r>
    <w:r>
      <w:fldChar w:fldCharType="end"/>
    </w:r>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2</w:t>
    </w:r>
    <w:r w:rsidR="007573E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7573EF" w:rsidRDefault="007573EF" w:rsidP="00C716E5">
    <w:pPr>
      <w:pStyle w:val="Footer"/>
    </w:pPr>
  </w:p>
  <w:p w14:paraId="561C3B22" w14:textId="77777777" w:rsidR="007573EF" w:rsidRDefault="007573EF" w:rsidP="00C716E5">
    <w:pPr>
      <w:pStyle w:val="Footerportrait"/>
    </w:pPr>
  </w:p>
  <w:p w14:paraId="141565EA" w14:textId="0987F285" w:rsidR="007573EF" w:rsidRPr="00C907DF" w:rsidRDefault="004B5E8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573EF" w:rsidRPr="00C907DF">
      <w:t xml:space="preserve"> </w:t>
    </w:r>
    <w:r>
      <w:fldChar w:fldCharType="begin"/>
    </w:r>
    <w:r>
      <w:instrText xml:space="preserve"> STYLEREF "Document number" \* MERGEFORMAT </w:instrText>
    </w:r>
    <w:r>
      <w:fldChar w:fldCharType="separate"/>
    </w:r>
    <w:r>
      <w:t>1???</w:t>
    </w:r>
    <w:r>
      <w:fldChar w:fldCharType="end"/>
    </w:r>
    <w:r w:rsidR="007573EF" w:rsidRPr="00C907DF">
      <w:t xml:space="preserve"> –</w:t>
    </w:r>
    <w:r w:rsidR="007573EF">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p>
  <w:p w14:paraId="13F37E54" w14:textId="3677EF3A" w:rsidR="007573EF" w:rsidRPr="00525922" w:rsidRDefault="004B5E89" w:rsidP="00C716E5">
    <w:pPr>
      <w:pStyle w:val="Footerportrait"/>
    </w:pPr>
    <w:r>
      <w:fldChar w:fldCharType="begin"/>
    </w:r>
    <w:r>
      <w:instrText xml:space="preserve"> STYLEREF "Edition number" \* MERGEFORMAT </w:instrText>
    </w:r>
    <w:r>
      <w:fldChar w:fldCharType="separate"/>
    </w:r>
    <w:r>
      <w:t>Edition 1.0</w:t>
    </w:r>
    <w:r>
      <w:fldChar w:fldCharType="end"/>
    </w:r>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3</w:t>
    </w:r>
    <w:r w:rsidR="007573E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7573EF" w:rsidRDefault="007573EF" w:rsidP="00C716E5">
    <w:pPr>
      <w:pStyle w:val="Footer"/>
    </w:pPr>
  </w:p>
  <w:p w14:paraId="77DDC700" w14:textId="77777777" w:rsidR="007573EF" w:rsidRDefault="007573EF" w:rsidP="00C716E5">
    <w:pPr>
      <w:pStyle w:val="Footerportrait"/>
    </w:pPr>
  </w:p>
  <w:p w14:paraId="12284476" w14:textId="43D3432D" w:rsidR="007573EF" w:rsidRPr="00C907DF" w:rsidRDefault="004B5E89"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7573EF" w:rsidRPr="00C907DF">
      <w:t xml:space="preserve"> </w:t>
    </w:r>
    <w:r>
      <w:fldChar w:fldCharType="begin"/>
    </w:r>
    <w:r>
      <w:instrText xml:space="preserve"> STYLEREF "Document number" \* MERGEFORMAT </w:instrText>
    </w:r>
    <w:r>
      <w:fldChar w:fldCharType="separate"/>
    </w:r>
    <w:r>
      <w:t>1???</w:t>
    </w:r>
    <w:r>
      <w:fldChar w:fldCharType="end"/>
    </w:r>
    <w:r w:rsidR="007573EF" w:rsidRPr="00C907DF">
      <w:t xml:space="preserve"> –</w:t>
    </w:r>
    <w:r w:rsidR="007573EF">
      <w:t xml:space="preserve"> </w:t>
    </w:r>
    <w:r>
      <w:fldChar w:fldCharType="begin"/>
    </w:r>
    <w:r>
      <w:instrText xml:space="preserve"> STYLEREF "Document name" \* MERGEFORMAT </w:instrText>
    </w:r>
    <w:r>
      <w:fldChar w:fldCharType="separate"/>
    </w:r>
    <w:r>
      <w:t>IALA GUideline on developments in maritime autonomous surface ships</w:t>
    </w:r>
    <w:r>
      <w:fldChar w:fldCharType="end"/>
    </w:r>
    <w:r w:rsidR="007573EF">
      <w:tab/>
    </w:r>
  </w:p>
  <w:p w14:paraId="2DD72747" w14:textId="282FA91B" w:rsidR="007573EF" w:rsidRPr="00C907DF" w:rsidRDefault="004B5E89"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7573EF">
      <w:t xml:space="preserve">  </w:t>
    </w:r>
    <w:r>
      <w:fldChar w:fldCharType="begin"/>
    </w:r>
    <w:r>
      <w:instrText xml:space="preserve"> STYLEREF "Document date" \* MERGEFORMAT </w:instrText>
    </w:r>
    <w:r>
      <w:fldChar w:fldCharType="separate"/>
    </w:r>
    <w:r>
      <w:t>Document date</w:t>
    </w:r>
    <w:r>
      <w:fldChar w:fldCharType="end"/>
    </w:r>
    <w:r w:rsidR="007573EF">
      <w:tab/>
    </w:r>
    <w:r w:rsidR="007573EF">
      <w:rPr>
        <w:rStyle w:val="PageNumber"/>
        <w:szCs w:val="15"/>
      </w:rPr>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11</w:t>
    </w:r>
    <w:r w:rsidR="007573E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445E4" w14:textId="77777777" w:rsidR="007573EF" w:rsidRDefault="007573EF" w:rsidP="003274DB">
      <w:r>
        <w:separator/>
      </w:r>
    </w:p>
    <w:p w14:paraId="25F9F4DA" w14:textId="77777777" w:rsidR="007573EF" w:rsidRDefault="007573EF"/>
  </w:footnote>
  <w:footnote w:type="continuationSeparator" w:id="0">
    <w:p w14:paraId="1E4AA307" w14:textId="77777777" w:rsidR="007573EF" w:rsidRDefault="007573EF" w:rsidP="003274DB">
      <w:r>
        <w:continuationSeparator/>
      </w:r>
    </w:p>
    <w:p w14:paraId="305D0721" w14:textId="77777777" w:rsidR="007573EF" w:rsidRDefault="007573EF"/>
  </w:footnote>
  <w:footnote w:id="1">
    <w:p w14:paraId="6241D763" w14:textId="33FDB84F" w:rsidR="007573EF" w:rsidRPr="00AD498B" w:rsidRDefault="007573EF" w:rsidP="00AD498B">
      <w:pPr>
        <w:pStyle w:val="FootnoteText"/>
      </w:pPr>
      <w:r>
        <w:rPr>
          <w:rStyle w:val="FootnoteReference"/>
        </w:rPr>
        <w:footnoteRef/>
      </w:r>
      <w:r>
        <w:t xml:space="preserve"> HUMAN AND COMPUTER CONTROL / OF UNDERSEA TELEOPERATORS Thomas B Sheridan and William L </w:t>
      </w:r>
      <w:proofErr w:type="spellStart"/>
      <w:r>
        <w:t>Verplank</w:t>
      </w:r>
      <w:proofErr w:type="spellEnd"/>
      <w:r>
        <w:t xml:space="preserve"> 1976,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7573EF" w:rsidRDefault="004B5E89">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7573EF" w:rsidRDefault="004B5E89">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7573EF" w:rsidRPr="00667792" w:rsidRDefault="004B5E89"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573EF"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7573EF" w:rsidRDefault="004B5E89">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7573EF" w:rsidRPr="00ED2A8D" w:rsidRDefault="004B5E89"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7777777" w:rsidR="007573EF" w:rsidRPr="00ED2A8D" w:rsidRDefault="007573EF" w:rsidP="008747E0">
    <w:pPr>
      <w:pStyle w:val="Header"/>
    </w:pPr>
  </w:p>
  <w:p w14:paraId="68F90F59" w14:textId="599B77AA" w:rsidR="007573EF" w:rsidRDefault="007573EF" w:rsidP="00330F50">
    <w:pPr>
      <w:pStyle w:val="Header"/>
      <w:jc w:val="right"/>
    </w:pPr>
    <w:r w:rsidRPr="00330F50">
      <w:t>ENAV26-5.1.1.</w:t>
    </w:r>
    <w:r>
      <w:t>6</w:t>
    </w:r>
  </w:p>
  <w:p w14:paraId="35CEB588" w14:textId="77777777" w:rsidR="007573EF" w:rsidRDefault="007573EF" w:rsidP="008747E0">
    <w:pPr>
      <w:pStyle w:val="Header"/>
    </w:pPr>
  </w:p>
  <w:p w14:paraId="5616E0F8" w14:textId="77777777" w:rsidR="007573EF" w:rsidRDefault="007573EF" w:rsidP="008747E0">
    <w:pPr>
      <w:pStyle w:val="Header"/>
    </w:pPr>
  </w:p>
  <w:p w14:paraId="46C17DA2" w14:textId="77777777" w:rsidR="007573EF" w:rsidRDefault="007573EF" w:rsidP="008747E0">
    <w:pPr>
      <w:pStyle w:val="Header"/>
    </w:pPr>
  </w:p>
  <w:p w14:paraId="07FD8D24" w14:textId="77777777" w:rsidR="007573EF" w:rsidRDefault="007573EF"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7573EF" w:rsidRPr="00ED2A8D" w:rsidRDefault="007573EF" w:rsidP="008747E0">
    <w:pPr>
      <w:pStyle w:val="Header"/>
    </w:pPr>
  </w:p>
  <w:p w14:paraId="4B435CD1" w14:textId="77777777" w:rsidR="007573EF" w:rsidRPr="00ED2A8D" w:rsidRDefault="007573E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7573EF" w:rsidRDefault="004B5E89">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7573EF" w:rsidRDefault="007573EF">
    <w:pPr>
      <w:pStyle w:val="Header"/>
    </w:pPr>
  </w:p>
  <w:p w14:paraId="166BFD59" w14:textId="77777777" w:rsidR="007573EF" w:rsidRDefault="007573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7573EF" w:rsidRDefault="004B5E89">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7573EF" w:rsidRPr="00ED2A8D" w:rsidRDefault="004B5E89"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7573EF" w:rsidRPr="00ED2A8D" w:rsidRDefault="007573EF" w:rsidP="008747E0">
    <w:pPr>
      <w:pStyle w:val="Header"/>
    </w:pPr>
  </w:p>
  <w:p w14:paraId="1F9F6999" w14:textId="77777777" w:rsidR="007573EF" w:rsidRDefault="007573EF" w:rsidP="008747E0">
    <w:pPr>
      <w:pStyle w:val="Header"/>
    </w:pPr>
  </w:p>
  <w:p w14:paraId="41A2DBCA" w14:textId="77777777" w:rsidR="007573EF" w:rsidRDefault="007573EF" w:rsidP="008747E0">
    <w:pPr>
      <w:pStyle w:val="Header"/>
    </w:pPr>
  </w:p>
  <w:p w14:paraId="1FD6999E" w14:textId="77777777" w:rsidR="007573EF" w:rsidRDefault="007573EF" w:rsidP="008747E0">
    <w:pPr>
      <w:pStyle w:val="Header"/>
    </w:pPr>
  </w:p>
  <w:p w14:paraId="06D015F3" w14:textId="77777777" w:rsidR="007573EF" w:rsidRPr="00441393" w:rsidRDefault="007573EF" w:rsidP="00441393">
    <w:pPr>
      <w:pStyle w:val="Contents"/>
    </w:pPr>
    <w:r>
      <w:t>DOCUMENT HISTORY</w:t>
    </w:r>
  </w:p>
  <w:p w14:paraId="77E6ACB1" w14:textId="77777777" w:rsidR="007573EF" w:rsidRPr="00ED2A8D" w:rsidRDefault="007573EF" w:rsidP="008747E0">
    <w:pPr>
      <w:pStyle w:val="Header"/>
    </w:pPr>
  </w:p>
  <w:p w14:paraId="677C02F3" w14:textId="77777777" w:rsidR="007573EF" w:rsidRPr="00AC33A2" w:rsidRDefault="007573E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7573EF" w:rsidRDefault="004B5E89">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7573EF" w:rsidRDefault="004B5E89">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7573EF" w:rsidRPr="00ED2A8D" w:rsidRDefault="004B5E89"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7573EF" w:rsidRPr="00ED2A8D" w:rsidRDefault="007573EF" w:rsidP="008747E0">
    <w:pPr>
      <w:pStyle w:val="Header"/>
    </w:pPr>
  </w:p>
  <w:p w14:paraId="5B69C8CC" w14:textId="77777777" w:rsidR="007573EF" w:rsidRDefault="007573EF" w:rsidP="008747E0">
    <w:pPr>
      <w:pStyle w:val="Header"/>
    </w:pPr>
  </w:p>
  <w:p w14:paraId="044914B4" w14:textId="77777777" w:rsidR="007573EF" w:rsidRDefault="007573EF" w:rsidP="008747E0">
    <w:pPr>
      <w:pStyle w:val="Header"/>
    </w:pPr>
  </w:p>
  <w:p w14:paraId="02ABE1A9" w14:textId="77777777" w:rsidR="007573EF" w:rsidRDefault="007573EF" w:rsidP="008747E0">
    <w:pPr>
      <w:pStyle w:val="Header"/>
    </w:pPr>
  </w:p>
  <w:p w14:paraId="16FCC094" w14:textId="77777777" w:rsidR="007573EF" w:rsidRPr="00441393" w:rsidRDefault="007573EF" w:rsidP="00441393">
    <w:pPr>
      <w:pStyle w:val="Contents"/>
    </w:pPr>
    <w:r>
      <w:t>CONTENTS</w:t>
    </w:r>
  </w:p>
  <w:p w14:paraId="79749960" w14:textId="77777777" w:rsidR="007573EF" w:rsidRDefault="007573EF" w:rsidP="0078486B">
    <w:pPr>
      <w:pStyle w:val="Header"/>
      <w:spacing w:line="140" w:lineRule="exact"/>
    </w:pPr>
  </w:p>
  <w:p w14:paraId="092CDDC8" w14:textId="77777777" w:rsidR="007573EF" w:rsidRPr="00AC33A2" w:rsidRDefault="007573E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7573EF" w:rsidRPr="00ED2A8D" w:rsidRDefault="004B5E89"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7573EF" w:rsidRPr="00ED2A8D" w:rsidRDefault="007573EF" w:rsidP="00C716E5">
    <w:pPr>
      <w:pStyle w:val="Header"/>
    </w:pPr>
  </w:p>
  <w:p w14:paraId="0BD39883" w14:textId="77777777" w:rsidR="007573EF" w:rsidRDefault="007573EF" w:rsidP="00C716E5">
    <w:pPr>
      <w:pStyle w:val="Header"/>
    </w:pPr>
  </w:p>
  <w:p w14:paraId="4F8E935C" w14:textId="77777777" w:rsidR="007573EF" w:rsidRDefault="007573EF" w:rsidP="00C716E5">
    <w:pPr>
      <w:pStyle w:val="Header"/>
    </w:pPr>
  </w:p>
  <w:p w14:paraId="2BB80BFC" w14:textId="77777777" w:rsidR="007573EF" w:rsidRDefault="007573EF" w:rsidP="00C716E5">
    <w:pPr>
      <w:pStyle w:val="Header"/>
    </w:pPr>
  </w:p>
  <w:p w14:paraId="4EB09B09" w14:textId="77777777" w:rsidR="007573EF" w:rsidRPr="00441393" w:rsidRDefault="007573EF" w:rsidP="00C716E5">
    <w:pPr>
      <w:pStyle w:val="Contents"/>
    </w:pPr>
    <w:r>
      <w:t>CONTENTS</w:t>
    </w:r>
  </w:p>
  <w:p w14:paraId="683895F6" w14:textId="77777777" w:rsidR="007573EF" w:rsidRPr="00ED2A8D" w:rsidRDefault="007573EF" w:rsidP="00C716E5">
    <w:pPr>
      <w:pStyle w:val="Header"/>
    </w:pPr>
  </w:p>
  <w:p w14:paraId="5DDDFB92" w14:textId="77777777" w:rsidR="007573EF" w:rsidRPr="00AC33A2" w:rsidRDefault="007573EF" w:rsidP="00C716E5">
    <w:pPr>
      <w:pStyle w:val="Header"/>
      <w:spacing w:line="140" w:lineRule="exact"/>
    </w:pPr>
  </w:p>
  <w:p w14:paraId="2808FDE3" w14:textId="77777777" w:rsidR="007573EF" w:rsidRDefault="007573EF">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32E3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0274860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8AFA050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F6863D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72A575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EC8357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834FFB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7"/>
  </w:num>
  <w:num w:numId="3">
    <w:abstractNumId w:val="15"/>
  </w:num>
  <w:num w:numId="4">
    <w:abstractNumId w:val="31"/>
  </w:num>
  <w:num w:numId="5">
    <w:abstractNumId w:val="28"/>
  </w:num>
  <w:num w:numId="6">
    <w:abstractNumId w:val="26"/>
  </w:num>
  <w:num w:numId="7">
    <w:abstractNumId w:val="34"/>
  </w:num>
  <w:num w:numId="8">
    <w:abstractNumId w:val="14"/>
  </w:num>
  <w:num w:numId="9">
    <w:abstractNumId w:val="25"/>
  </w:num>
  <w:num w:numId="10">
    <w:abstractNumId w:val="29"/>
  </w:num>
  <w:num w:numId="11">
    <w:abstractNumId w:val="12"/>
  </w:num>
  <w:num w:numId="12">
    <w:abstractNumId w:val="35"/>
  </w:num>
  <w:num w:numId="13">
    <w:abstractNumId w:val="7"/>
  </w:num>
  <w:num w:numId="14">
    <w:abstractNumId w:val="44"/>
  </w:num>
  <w:num w:numId="15">
    <w:abstractNumId w:val="22"/>
  </w:num>
  <w:num w:numId="16">
    <w:abstractNumId w:val="19"/>
  </w:num>
  <w:num w:numId="17">
    <w:abstractNumId w:val="33"/>
  </w:num>
  <w:num w:numId="18">
    <w:abstractNumId w:val="11"/>
  </w:num>
  <w:num w:numId="19">
    <w:abstractNumId w:val="18"/>
  </w:num>
  <w:num w:numId="20">
    <w:abstractNumId w:val="38"/>
  </w:num>
  <w:num w:numId="21">
    <w:abstractNumId w:val="17"/>
  </w:num>
  <w:num w:numId="22">
    <w:abstractNumId w:val="46"/>
  </w:num>
  <w:num w:numId="23">
    <w:abstractNumId w:val="9"/>
  </w:num>
  <w:num w:numId="24">
    <w:abstractNumId w:val="30"/>
  </w:num>
  <w:num w:numId="25">
    <w:abstractNumId w:val="27"/>
  </w:num>
  <w:num w:numId="26">
    <w:abstractNumId w:val="37"/>
  </w:num>
  <w:num w:numId="27">
    <w:abstractNumId w:val="39"/>
  </w:num>
  <w:num w:numId="28">
    <w:abstractNumId w:val="13"/>
  </w:num>
  <w:num w:numId="29">
    <w:abstractNumId w:val="32"/>
  </w:num>
  <w:num w:numId="30">
    <w:abstractNumId w:val="24"/>
  </w:num>
  <w:num w:numId="31">
    <w:abstractNumId w:val="16"/>
  </w:num>
  <w:num w:numId="32">
    <w:abstractNumId w:val="1"/>
  </w:num>
  <w:num w:numId="33">
    <w:abstractNumId w:val="45"/>
  </w:num>
  <w:num w:numId="34">
    <w:abstractNumId w:val="41"/>
  </w:num>
  <w:num w:numId="35">
    <w:abstractNumId w:val="42"/>
  </w:num>
  <w:num w:numId="36">
    <w:abstractNumId w:val="21"/>
  </w:num>
  <w:num w:numId="37">
    <w:abstractNumId w:val="20"/>
  </w:num>
  <w:num w:numId="38">
    <w:abstractNumId w:val="43"/>
  </w:num>
  <w:num w:numId="39">
    <w:abstractNumId w:val="10"/>
  </w:num>
  <w:num w:numId="40">
    <w:abstractNumId w:val="40"/>
  </w:num>
  <w:num w:numId="41">
    <w:abstractNumId w:val="23"/>
  </w:num>
  <w:num w:numId="42">
    <w:abstractNumId w:val="8"/>
  </w:num>
  <w:num w:numId="43">
    <w:abstractNumId w:val="2"/>
  </w:num>
  <w:num w:numId="44">
    <w:abstractNumId w:val="6"/>
  </w:num>
  <w:num w:numId="45">
    <w:abstractNumId w:val="5"/>
  </w:num>
  <w:num w:numId="46">
    <w:abstractNumId w:val="4"/>
  </w:num>
  <w:num w:numId="47">
    <w:abstractNumId w:val="3"/>
  </w:num>
  <w:num w:numId="48">
    <w:abstractNumId w:val="0"/>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DA"/>
    <w:rsid w:val="0001616D"/>
    <w:rsid w:val="00016839"/>
    <w:rsid w:val="000174F9"/>
    <w:rsid w:val="00021E84"/>
    <w:rsid w:val="000249C2"/>
    <w:rsid w:val="000258F6"/>
    <w:rsid w:val="000379A7"/>
    <w:rsid w:val="00040EB8"/>
    <w:rsid w:val="000426E5"/>
    <w:rsid w:val="000439A4"/>
    <w:rsid w:val="00044293"/>
    <w:rsid w:val="000472F8"/>
    <w:rsid w:val="0005449E"/>
    <w:rsid w:val="00057699"/>
    <w:rsid w:val="00057B6D"/>
    <w:rsid w:val="00061A7B"/>
    <w:rsid w:val="000670B7"/>
    <w:rsid w:val="0007743C"/>
    <w:rsid w:val="0008362A"/>
    <w:rsid w:val="0008654C"/>
    <w:rsid w:val="000904ED"/>
    <w:rsid w:val="00091545"/>
    <w:rsid w:val="000A27A8"/>
    <w:rsid w:val="000B2356"/>
    <w:rsid w:val="000B66FC"/>
    <w:rsid w:val="000C711B"/>
    <w:rsid w:val="000D2431"/>
    <w:rsid w:val="000E3954"/>
    <w:rsid w:val="000E3E52"/>
    <w:rsid w:val="000E5A39"/>
    <w:rsid w:val="000F0F9F"/>
    <w:rsid w:val="000F3F43"/>
    <w:rsid w:val="000F58ED"/>
    <w:rsid w:val="00110865"/>
    <w:rsid w:val="00113D5B"/>
    <w:rsid w:val="00113F8F"/>
    <w:rsid w:val="00120D12"/>
    <w:rsid w:val="00122EBD"/>
    <w:rsid w:val="00124352"/>
    <w:rsid w:val="001349DB"/>
    <w:rsid w:val="00135AEB"/>
    <w:rsid w:val="00136E58"/>
    <w:rsid w:val="001529F4"/>
    <w:rsid w:val="00152A5B"/>
    <w:rsid w:val="001547F9"/>
    <w:rsid w:val="001607D8"/>
    <w:rsid w:val="00160ECB"/>
    <w:rsid w:val="00161325"/>
    <w:rsid w:val="00166BE3"/>
    <w:rsid w:val="0017187B"/>
    <w:rsid w:val="00172D24"/>
    <w:rsid w:val="00184427"/>
    <w:rsid w:val="00184C2E"/>
    <w:rsid w:val="001875B1"/>
    <w:rsid w:val="001B2A35"/>
    <w:rsid w:val="001B339A"/>
    <w:rsid w:val="001C650B"/>
    <w:rsid w:val="001C72B5"/>
    <w:rsid w:val="001D2E7A"/>
    <w:rsid w:val="001D3992"/>
    <w:rsid w:val="001D4A3E"/>
    <w:rsid w:val="001E20F1"/>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51FB9"/>
    <w:rsid w:val="002520AD"/>
    <w:rsid w:val="00252C47"/>
    <w:rsid w:val="0025660A"/>
    <w:rsid w:val="00257DF8"/>
    <w:rsid w:val="00257E4A"/>
    <w:rsid w:val="0026038D"/>
    <w:rsid w:val="0027175D"/>
    <w:rsid w:val="00276BC5"/>
    <w:rsid w:val="0028314D"/>
    <w:rsid w:val="00285152"/>
    <w:rsid w:val="00290194"/>
    <w:rsid w:val="0029793F"/>
    <w:rsid w:val="002A1C42"/>
    <w:rsid w:val="002A617C"/>
    <w:rsid w:val="002A71CF"/>
    <w:rsid w:val="002B3E9D"/>
    <w:rsid w:val="002C77F4"/>
    <w:rsid w:val="002D0869"/>
    <w:rsid w:val="002D31AC"/>
    <w:rsid w:val="002D78FE"/>
    <w:rsid w:val="002E4993"/>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5E37"/>
    <w:rsid w:val="00347F3E"/>
    <w:rsid w:val="003621C3"/>
    <w:rsid w:val="0036382D"/>
    <w:rsid w:val="00380350"/>
    <w:rsid w:val="00380B4E"/>
    <w:rsid w:val="00380FB8"/>
    <w:rsid w:val="003816E4"/>
    <w:rsid w:val="0039131E"/>
    <w:rsid w:val="00396B4C"/>
    <w:rsid w:val="00397970"/>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3D53"/>
    <w:rsid w:val="00414698"/>
    <w:rsid w:val="0042565E"/>
    <w:rsid w:val="00432C05"/>
    <w:rsid w:val="004369AA"/>
    <w:rsid w:val="00440379"/>
    <w:rsid w:val="00441393"/>
    <w:rsid w:val="00447CF0"/>
    <w:rsid w:val="00456F10"/>
    <w:rsid w:val="00464DC3"/>
    <w:rsid w:val="004704E2"/>
    <w:rsid w:val="00474746"/>
    <w:rsid w:val="00476942"/>
    <w:rsid w:val="00477027"/>
    <w:rsid w:val="00477D62"/>
    <w:rsid w:val="004871A2"/>
    <w:rsid w:val="00492A8D"/>
    <w:rsid w:val="004944C8"/>
    <w:rsid w:val="004A0EBF"/>
    <w:rsid w:val="004A2868"/>
    <w:rsid w:val="004A4AC4"/>
    <w:rsid w:val="004A4EC4"/>
    <w:rsid w:val="004B494F"/>
    <w:rsid w:val="004B5E89"/>
    <w:rsid w:val="004C0D7F"/>
    <w:rsid w:val="004C0E4B"/>
    <w:rsid w:val="004D6D3F"/>
    <w:rsid w:val="004E0BBB"/>
    <w:rsid w:val="004E1D57"/>
    <w:rsid w:val="004E2F16"/>
    <w:rsid w:val="004F1812"/>
    <w:rsid w:val="004F5930"/>
    <w:rsid w:val="004F6196"/>
    <w:rsid w:val="005001F0"/>
    <w:rsid w:val="00503044"/>
    <w:rsid w:val="00510AD9"/>
    <w:rsid w:val="00517E6C"/>
    <w:rsid w:val="00523666"/>
    <w:rsid w:val="00525922"/>
    <w:rsid w:val="00526234"/>
    <w:rsid w:val="00532292"/>
    <w:rsid w:val="00534431"/>
    <w:rsid w:val="00534F34"/>
    <w:rsid w:val="0053692E"/>
    <w:rsid w:val="005378A6"/>
    <w:rsid w:val="00547837"/>
    <w:rsid w:val="00552EA6"/>
    <w:rsid w:val="00557337"/>
    <w:rsid w:val="00557434"/>
    <w:rsid w:val="005625CD"/>
    <w:rsid w:val="00563129"/>
    <w:rsid w:val="005706B0"/>
    <w:rsid w:val="00573767"/>
    <w:rsid w:val="00576D38"/>
    <w:rsid w:val="00577542"/>
    <w:rsid w:val="005805D2"/>
    <w:rsid w:val="005851DF"/>
    <w:rsid w:val="00590E33"/>
    <w:rsid w:val="00595099"/>
    <w:rsid w:val="00595415"/>
    <w:rsid w:val="00595EBA"/>
    <w:rsid w:val="00597652"/>
    <w:rsid w:val="005A0703"/>
    <w:rsid w:val="005A080B"/>
    <w:rsid w:val="005B12A5"/>
    <w:rsid w:val="005B63D0"/>
    <w:rsid w:val="005B74D3"/>
    <w:rsid w:val="005C161A"/>
    <w:rsid w:val="005C1BCB"/>
    <w:rsid w:val="005C2312"/>
    <w:rsid w:val="005C4735"/>
    <w:rsid w:val="005C5C63"/>
    <w:rsid w:val="005C6395"/>
    <w:rsid w:val="005D03E9"/>
    <w:rsid w:val="005D304B"/>
    <w:rsid w:val="005D3AF4"/>
    <w:rsid w:val="005D477A"/>
    <w:rsid w:val="005D5D3D"/>
    <w:rsid w:val="005D6E5D"/>
    <w:rsid w:val="005E2E7B"/>
    <w:rsid w:val="005E3989"/>
    <w:rsid w:val="005E4659"/>
    <w:rsid w:val="005E657A"/>
    <w:rsid w:val="005E6B4B"/>
    <w:rsid w:val="005F1386"/>
    <w:rsid w:val="005F17C2"/>
    <w:rsid w:val="00600C2B"/>
    <w:rsid w:val="00601C30"/>
    <w:rsid w:val="0060282A"/>
    <w:rsid w:val="006127AC"/>
    <w:rsid w:val="006218E8"/>
    <w:rsid w:val="00634A78"/>
    <w:rsid w:val="006406D1"/>
    <w:rsid w:val="00642025"/>
    <w:rsid w:val="00646E87"/>
    <w:rsid w:val="0065107F"/>
    <w:rsid w:val="00651553"/>
    <w:rsid w:val="00661445"/>
    <w:rsid w:val="00661946"/>
    <w:rsid w:val="00662990"/>
    <w:rsid w:val="00662D84"/>
    <w:rsid w:val="00666061"/>
    <w:rsid w:val="00667424"/>
    <w:rsid w:val="00667792"/>
    <w:rsid w:val="0067154B"/>
    <w:rsid w:val="00671677"/>
    <w:rsid w:val="00672281"/>
    <w:rsid w:val="006744D8"/>
    <w:rsid w:val="006750F2"/>
    <w:rsid w:val="006752D6"/>
    <w:rsid w:val="00675E02"/>
    <w:rsid w:val="006802D8"/>
    <w:rsid w:val="00680D32"/>
    <w:rsid w:val="0068553C"/>
    <w:rsid w:val="00685F34"/>
    <w:rsid w:val="00693880"/>
    <w:rsid w:val="006944A1"/>
    <w:rsid w:val="00695656"/>
    <w:rsid w:val="006975A8"/>
    <w:rsid w:val="006A1012"/>
    <w:rsid w:val="006C1376"/>
    <w:rsid w:val="006C251E"/>
    <w:rsid w:val="006C48F9"/>
    <w:rsid w:val="006E0E7D"/>
    <w:rsid w:val="006E10BF"/>
    <w:rsid w:val="006E5940"/>
    <w:rsid w:val="006F1C14"/>
    <w:rsid w:val="006F6A16"/>
    <w:rsid w:val="00703A6A"/>
    <w:rsid w:val="00722236"/>
    <w:rsid w:val="00725CCA"/>
    <w:rsid w:val="00727282"/>
    <w:rsid w:val="0072729F"/>
    <w:rsid w:val="0072737A"/>
    <w:rsid w:val="007311E7"/>
    <w:rsid w:val="00731DEE"/>
    <w:rsid w:val="00734BC6"/>
    <w:rsid w:val="007427B2"/>
    <w:rsid w:val="00747271"/>
    <w:rsid w:val="00747D6D"/>
    <w:rsid w:val="00752656"/>
    <w:rsid w:val="007526C1"/>
    <w:rsid w:val="007541D3"/>
    <w:rsid w:val="00756ACD"/>
    <w:rsid w:val="007573EF"/>
    <w:rsid w:val="007577D7"/>
    <w:rsid w:val="0076781A"/>
    <w:rsid w:val="007715E8"/>
    <w:rsid w:val="00776004"/>
    <w:rsid w:val="0078486B"/>
    <w:rsid w:val="00785A39"/>
    <w:rsid w:val="00786597"/>
    <w:rsid w:val="00787D8A"/>
    <w:rsid w:val="00790277"/>
    <w:rsid w:val="00790C5D"/>
    <w:rsid w:val="00790F64"/>
    <w:rsid w:val="00791EBC"/>
    <w:rsid w:val="00792837"/>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3D7C"/>
    <w:rsid w:val="007D5895"/>
    <w:rsid w:val="007D77AB"/>
    <w:rsid w:val="007E28D0"/>
    <w:rsid w:val="007E30DF"/>
    <w:rsid w:val="007E3859"/>
    <w:rsid w:val="007F22EE"/>
    <w:rsid w:val="007F7544"/>
    <w:rsid w:val="00800995"/>
    <w:rsid w:val="00800ACA"/>
    <w:rsid w:val="00812EAA"/>
    <w:rsid w:val="00816F79"/>
    <w:rsid w:val="008172F8"/>
    <w:rsid w:val="0082189D"/>
    <w:rsid w:val="0082599E"/>
    <w:rsid w:val="008326B2"/>
    <w:rsid w:val="00836BE7"/>
    <w:rsid w:val="00837DBD"/>
    <w:rsid w:val="00846831"/>
    <w:rsid w:val="00851F87"/>
    <w:rsid w:val="00865532"/>
    <w:rsid w:val="00867686"/>
    <w:rsid w:val="00870B9F"/>
    <w:rsid w:val="008737D3"/>
    <w:rsid w:val="008747E0"/>
    <w:rsid w:val="00876841"/>
    <w:rsid w:val="00882B3C"/>
    <w:rsid w:val="0088783D"/>
    <w:rsid w:val="0089476E"/>
    <w:rsid w:val="00895FE0"/>
    <w:rsid w:val="008972C3"/>
    <w:rsid w:val="00897EAF"/>
    <w:rsid w:val="008A2321"/>
    <w:rsid w:val="008A28D9"/>
    <w:rsid w:val="008A30BA"/>
    <w:rsid w:val="008B106A"/>
    <w:rsid w:val="008B13C8"/>
    <w:rsid w:val="008B469D"/>
    <w:rsid w:val="008C33B5"/>
    <w:rsid w:val="008C3A72"/>
    <w:rsid w:val="008C6969"/>
    <w:rsid w:val="008D29F3"/>
    <w:rsid w:val="008D3883"/>
    <w:rsid w:val="008E1F69"/>
    <w:rsid w:val="008E76B1"/>
    <w:rsid w:val="008F38BB"/>
    <w:rsid w:val="008F57D8"/>
    <w:rsid w:val="00902834"/>
    <w:rsid w:val="009072B7"/>
    <w:rsid w:val="00910058"/>
    <w:rsid w:val="009113F9"/>
    <w:rsid w:val="009115DD"/>
    <w:rsid w:val="00914330"/>
    <w:rsid w:val="00914E26"/>
    <w:rsid w:val="0091590F"/>
    <w:rsid w:val="00921ACD"/>
    <w:rsid w:val="00923B4D"/>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5B4"/>
    <w:rsid w:val="009764FA"/>
    <w:rsid w:val="00980192"/>
    <w:rsid w:val="00982A22"/>
    <w:rsid w:val="009842B2"/>
    <w:rsid w:val="00984CFD"/>
    <w:rsid w:val="009939D5"/>
    <w:rsid w:val="00994D97"/>
    <w:rsid w:val="009A07B7"/>
    <w:rsid w:val="009B1545"/>
    <w:rsid w:val="009B3B1D"/>
    <w:rsid w:val="009B5023"/>
    <w:rsid w:val="009B543F"/>
    <w:rsid w:val="009B785E"/>
    <w:rsid w:val="009C26F8"/>
    <w:rsid w:val="009C609E"/>
    <w:rsid w:val="009C6CA5"/>
    <w:rsid w:val="009D25B8"/>
    <w:rsid w:val="009D26AB"/>
    <w:rsid w:val="009D4C06"/>
    <w:rsid w:val="009E16EC"/>
    <w:rsid w:val="009E433C"/>
    <w:rsid w:val="009E4A4D"/>
    <w:rsid w:val="009E6578"/>
    <w:rsid w:val="009F081F"/>
    <w:rsid w:val="009F6CEA"/>
    <w:rsid w:val="00A027ED"/>
    <w:rsid w:val="00A06A3D"/>
    <w:rsid w:val="00A10EBA"/>
    <w:rsid w:val="00A13E56"/>
    <w:rsid w:val="00A14644"/>
    <w:rsid w:val="00A15E23"/>
    <w:rsid w:val="00A16968"/>
    <w:rsid w:val="00A227BF"/>
    <w:rsid w:val="00A24838"/>
    <w:rsid w:val="00A2743E"/>
    <w:rsid w:val="00A30C33"/>
    <w:rsid w:val="00A30E75"/>
    <w:rsid w:val="00A353EC"/>
    <w:rsid w:val="00A4308C"/>
    <w:rsid w:val="00A43395"/>
    <w:rsid w:val="00A44836"/>
    <w:rsid w:val="00A524B5"/>
    <w:rsid w:val="00A54131"/>
    <w:rsid w:val="00A549B3"/>
    <w:rsid w:val="00A56184"/>
    <w:rsid w:val="00A61E17"/>
    <w:rsid w:val="00A6440A"/>
    <w:rsid w:val="00A67954"/>
    <w:rsid w:val="00A72ED7"/>
    <w:rsid w:val="00A748A1"/>
    <w:rsid w:val="00A8083F"/>
    <w:rsid w:val="00A80E60"/>
    <w:rsid w:val="00A90D86"/>
    <w:rsid w:val="00A91DBA"/>
    <w:rsid w:val="00A9304A"/>
    <w:rsid w:val="00A9394A"/>
    <w:rsid w:val="00A97900"/>
    <w:rsid w:val="00AA1B73"/>
    <w:rsid w:val="00AA1D7A"/>
    <w:rsid w:val="00AA3164"/>
    <w:rsid w:val="00AA3E01"/>
    <w:rsid w:val="00AA55CF"/>
    <w:rsid w:val="00AB0BFA"/>
    <w:rsid w:val="00AB4A37"/>
    <w:rsid w:val="00AB76B7"/>
    <w:rsid w:val="00AC33A2"/>
    <w:rsid w:val="00AC36BE"/>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502FF"/>
    <w:rsid w:val="00B528D3"/>
    <w:rsid w:val="00B56D40"/>
    <w:rsid w:val="00B643DF"/>
    <w:rsid w:val="00B65300"/>
    <w:rsid w:val="00B67422"/>
    <w:rsid w:val="00B70BD4"/>
    <w:rsid w:val="00B712CA"/>
    <w:rsid w:val="00B73463"/>
    <w:rsid w:val="00B76FD5"/>
    <w:rsid w:val="00B87EBC"/>
    <w:rsid w:val="00B90123"/>
    <w:rsid w:val="00B9016D"/>
    <w:rsid w:val="00B93835"/>
    <w:rsid w:val="00BA0F98"/>
    <w:rsid w:val="00BA1517"/>
    <w:rsid w:val="00BA4E39"/>
    <w:rsid w:val="00BA5754"/>
    <w:rsid w:val="00BA67FD"/>
    <w:rsid w:val="00BA7C48"/>
    <w:rsid w:val="00BC251F"/>
    <w:rsid w:val="00BC27F6"/>
    <w:rsid w:val="00BC39F4"/>
    <w:rsid w:val="00BC66A0"/>
    <w:rsid w:val="00BD1587"/>
    <w:rsid w:val="00BD6A20"/>
    <w:rsid w:val="00BD7EE1"/>
    <w:rsid w:val="00BE1EEC"/>
    <w:rsid w:val="00BE5568"/>
    <w:rsid w:val="00BE5764"/>
    <w:rsid w:val="00BE7295"/>
    <w:rsid w:val="00BF1358"/>
    <w:rsid w:val="00C0106D"/>
    <w:rsid w:val="00C03944"/>
    <w:rsid w:val="00C05687"/>
    <w:rsid w:val="00C06FA9"/>
    <w:rsid w:val="00C11EE5"/>
    <w:rsid w:val="00C133BE"/>
    <w:rsid w:val="00C17621"/>
    <w:rsid w:val="00C2125E"/>
    <w:rsid w:val="00C222B4"/>
    <w:rsid w:val="00C262E4"/>
    <w:rsid w:val="00C32D73"/>
    <w:rsid w:val="00C33E20"/>
    <w:rsid w:val="00C3407F"/>
    <w:rsid w:val="00C35CF6"/>
    <w:rsid w:val="00C3725B"/>
    <w:rsid w:val="00C3789E"/>
    <w:rsid w:val="00C51FA8"/>
    <w:rsid w:val="00C522BE"/>
    <w:rsid w:val="00C533EC"/>
    <w:rsid w:val="00C5470E"/>
    <w:rsid w:val="00C55EFB"/>
    <w:rsid w:val="00C56585"/>
    <w:rsid w:val="00C56B3F"/>
    <w:rsid w:val="00C575FD"/>
    <w:rsid w:val="00C61E62"/>
    <w:rsid w:val="00C6211D"/>
    <w:rsid w:val="00C65492"/>
    <w:rsid w:val="00C66618"/>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5860"/>
    <w:rsid w:val="00CE5E46"/>
    <w:rsid w:val="00CF49CC"/>
    <w:rsid w:val="00CF54C2"/>
    <w:rsid w:val="00D02B65"/>
    <w:rsid w:val="00D04F0B"/>
    <w:rsid w:val="00D07384"/>
    <w:rsid w:val="00D1463A"/>
    <w:rsid w:val="00D24632"/>
    <w:rsid w:val="00D252C9"/>
    <w:rsid w:val="00D32DDF"/>
    <w:rsid w:val="00D3700C"/>
    <w:rsid w:val="00D4573B"/>
    <w:rsid w:val="00D55EF3"/>
    <w:rsid w:val="00D638E0"/>
    <w:rsid w:val="00D653B1"/>
    <w:rsid w:val="00D74AE1"/>
    <w:rsid w:val="00D75D42"/>
    <w:rsid w:val="00D80B20"/>
    <w:rsid w:val="00D865A8"/>
    <w:rsid w:val="00D9012A"/>
    <w:rsid w:val="00D9258D"/>
    <w:rsid w:val="00D92C2D"/>
    <w:rsid w:val="00D9361E"/>
    <w:rsid w:val="00D94F38"/>
    <w:rsid w:val="00DA0EF0"/>
    <w:rsid w:val="00DA17CD"/>
    <w:rsid w:val="00DA6A7F"/>
    <w:rsid w:val="00DB01E3"/>
    <w:rsid w:val="00DB25B3"/>
    <w:rsid w:val="00DC77D4"/>
    <w:rsid w:val="00DD041E"/>
    <w:rsid w:val="00DD60F2"/>
    <w:rsid w:val="00DE0893"/>
    <w:rsid w:val="00DE1A02"/>
    <w:rsid w:val="00DE2814"/>
    <w:rsid w:val="00DE6290"/>
    <w:rsid w:val="00DE6796"/>
    <w:rsid w:val="00DF41B2"/>
    <w:rsid w:val="00E01166"/>
    <w:rsid w:val="00E01272"/>
    <w:rsid w:val="00E015AE"/>
    <w:rsid w:val="00E03067"/>
    <w:rsid w:val="00E03846"/>
    <w:rsid w:val="00E04D28"/>
    <w:rsid w:val="00E069B6"/>
    <w:rsid w:val="00E16EB4"/>
    <w:rsid w:val="00E20A7D"/>
    <w:rsid w:val="00E21A27"/>
    <w:rsid w:val="00E24508"/>
    <w:rsid w:val="00E27A2F"/>
    <w:rsid w:val="00E42A94"/>
    <w:rsid w:val="00E44826"/>
    <w:rsid w:val="00E451BA"/>
    <w:rsid w:val="00E454B5"/>
    <w:rsid w:val="00E458BF"/>
    <w:rsid w:val="00E46FE4"/>
    <w:rsid w:val="00E54BFB"/>
    <w:rsid w:val="00E54CD7"/>
    <w:rsid w:val="00E706E7"/>
    <w:rsid w:val="00E71B39"/>
    <w:rsid w:val="00E80E44"/>
    <w:rsid w:val="00E818AD"/>
    <w:rsid w:val="00E84229"/>
    <w:rsid w:val="00E84965"/>
    <w:rsid w:val="00E90E4E"/>
    <w:rsid w:val="00E9391E"/>
    <w:rsid w:val="00EA1052"/>
    <w:rsid w:val="00EA218F"/>
    <w:rsid w:val="00EA30BB"/>
    <w:rsid w:val="00EA33BA"/>
    <w:rsid w:val="00EA44EB"/>
    <w:rsid w:val="00EA4F29"/>
    <w:rsid w:val="00EA5B27"/>
    <w:rsid w:val="00EA5F83"/>
    <w:rsid w:val="00EA6F9D"/>
    <w:rsid w:val="00EA72C0"/>
    <w:rsid w:val="00EB4001"/>
    <w:rsid w:val="00EB6453"/>
    <w:rsid w:val="00EB6F3C"/>
    <w:rsid w:val="00EC1E2C"/>
    <w:rsid w:val="00EC2B9A"/>
    <w:rsid w:val="00EC3723"/>
    <w:rsid w:val="00EC568A"/>
    <w:rsid w:val="00EC5F6E"/>
    <w:rsid w:val="00EC7C87"/>
    <w:rsid w:val="00ED030E"/>
    <w:rsid w:val="00ED2A8D"/>
    <w:rsid w:val="00ED2ACE"/>
    <w:rsid w:val="00ED4450"/>
    <w:rsid w:val="00EE245F"/>
    <w:rsid w:val="00EE54CB"/>
    <w:rsid w:val="00EE6424"/>
    <w:rsid w:val="00EF1C54"/>
    <w:rsid w:val="00EF404B"/>
    <w:rsid w:val="00EF6C15"/>
    <w:rsid w:val="00F00376"/>
    <w:rsid w:val="00F01F0C"/>
    <w:rsid w:val="00F02A5A"/>
    <w:rsid w:val="00F11368"/>
    <w:rsid w:val="00F11764"/>
    <w:rsid w:val="00F157E2"/>
    <w:rsid w:val="00F25054"/>
    <w:rsid w:val="00F259E2"/>
    <w:rsid w:val="00F40E68"/>
    <w:rsid w:val="00F41AAF"/>
    <w:rsid w:val="00F41F0B"/>
    <w:rsid w:val="00F47F52"/>
    <w:rsid w:val="00F527AC"/>
    <w:rsid w:val="00F52B1D"/>
    <w:rsid w:val="00F5503F"/>
    <w:rsid w:val="00F61D83"/>
    <w:rsid w:val="00F65DD1"/>
    <w:rsid w:val="00F707B3"/>
    <w:rsid w:val="00F71135"/>
    <w:rsid w:val="00F741FE"/>
    <w:rsid w:val="00F74309"/>
    <w:rsid w:val="00F7793E"/>
    <w:rsid w:val="00F82C35"/>
    <w:rsid w:val="00F86736"/>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paragraph" w:styleId="Caption">
    <w:name w:val="caption"/>
    <w:basedOn w:val="Normal"/>
    <w:next w:val="Normal"/>
    <w:uiPriority w:val="35"/>
    <w:unhideWhenUsed/>
    <w:rsid w:val="00AA55CF"/>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21" Type="http://schemas.openxmlformats.org/officeDocument/2006/relationships/comments" Target="comments.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9.xml"/><Relationship Id="rId30" Type="http://schemas.openxmlformats.org/officeDocument/2006/relationships/hyperlink" Target="http://www.imo.org/en/MediaCentre/MeetingSummaries/MSC/Pages/MSC-98th-session.aspx" TargetMode="Externa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2810B8-351B-48A0-977A-55DFE1DF00AC}"/>
</file>

<file path=customXml/itemProps2.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customXml/itemProps3.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018D29-6772-4B8B-BD71-8EC7A9DE2C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Template>
  <TotalTime>0</TotalTime>
  <Pages>8</Pages>
  <Words>2164</Words>
  <Characters>12337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Jaime Alvarez</cp:lastModifiedBy>
  <cp:revision>11</cp:revision>
  <dcterms:created xsi:type="dcterms:W3CDTF">2021-03-17T21:39:00Z</dcterms:created>
  <dcterms:modified xsi:type="dcterms:W3CDTF">2021-03-22T16:10:00Z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